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5F58" w14:textId="77777777" w:rsidR="007442AB" w:rsidRPr="00742463" w:rsidRDefault="007442AB" w:rsidP="007442A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REQUEST FOR QUOTATION</w:t>
      </w:r>
      <w:r w:rsidRPr="00742463">
        <w:rPr>
          <w:rFonts w:asciiTheme="minorHAnsi" w:hAnsiTheme="minorHAnsi" w:cstheme="minorHAnsi"/>
          <w:b/>
          <w:sz w:val="36"/>
          <w:szCs w:val="36"/>
          <w:lang w:val="en-GB"/>
        </w:rPr>
        <w:br/>
        <w:t>SPECIFICATION OF STANDARD SERVICES</w:t>
      </w:r>
    </w:p>
    <w:p w14:paraId="2D578A56" w14:textId="3AFA4128" w:rsidR="007442AB" w:rsidRPr="00742463" w:rsidRDefault="007442AB" w:rsidP="007442AB">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bookmarkStart w:id="0" w:name="Number"/>
      <w:r w:rsidRPr="00742463">
        <w:rPr>
          <w:rStyle w:val="Strong"/>
          <w:rFonts w:asciiTheme="minorHAnsi" w:hAnsiTheme="minorHAnsi" w:cstheme="minorHAnsi"/>
          <w:lang w:val="en-GB"/>
        </w:rPr>
        <w:t>RFQ-</w:t>
      </w:r>
      <w:bookmarkEnd w:id="0"/>
      <w:r w:rsidRPr="007442AB">
        <w:rPr>
          <w:rFonts w:ascii="Arial" w:hAnsi="Arial" w:cs="Arial"/>
          <w:color w:val="000000"/>
          <w:shd w:val="clear" w:color="auto" w:fill="FFFFFF"/>
        </w:rPr>
        <w:t xml:space="preserve"> </w:t>
      </w:r>
      <w:r>
        <w:rPr>
          <w:rFonts w:ascii="Arial" w:hAnsi="Arial" w:cs="Arial"/>
          <w:color w:val="000000"/>
          <w:shd w:val="clear" w:color="auto" w:fill="FFFFFF"/>
        </w:rPr>
        <w:t>16-ss001-22</w:t>
      </w:r>
    </w:p>
    <w:p w14:paraId="1262D724" w14:textId="77777777" w:rsidR="007442AB" w:rsidRPr="00742463" w:rsidRDefault="007442AB" w:rsidP="007442AB">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74E44802" w14:textId="77777777" w:rsidR="007442AB" w:rsidRPr="00742463" w:rsidRDefault="007442AB" w:rsidP="007442AB">
      <w:pPr>
        <w:pStyle w:val="Heading2"/>
      </w:pPr>
      <w:bookmarkStart w:id="1" w:name="_Toc419729571"/>
      <w:bookmarkStart w:id="2" w:name="_Toc11156577"/>
      <w:r w:rsidRPr="00742463">
        <w:lastRenderedPageBreak/>
        <w:t>Specification</w:t>
      </w:r>
      <w:bookmarkEnd w:id="1"/>
    </w:p>
    <w:p w14:paraId="0B284DDC" w14:textId="77777777" w:rsidR="006D71C1" w:rsidRDefault="007442AB" w:rsidP="007442AB">
      <w:pPr>
        <w:pStyle w:val="Heading3"/>
        <w:rPr>
          <w:lang w:val="en-GB"/>
        </w:rPr>
      </w:pPr>
      <w:bookmarkStart w:id="3" w:name="_Toc293504682"/>
      <w:bookmarkStart w:id="4" w:name="_Toc419729572"/>
      <w:bookmarkStart w:id="5" w:name="_Toc292659306"/>
      <w:r w:rsidRPr="00742463">
        <w:rPr>
          <w:lang w:val="en-GB"/>
        </w:rPr>
        <w:t>Background</w:t>
      </w:r>
      <w:bookmarkEnd w:id="3"/>
      <w:bookmarkEnd w:id="4"/>
    </w:p>
    <w:p w14:paraId="576A8CA6" w14:textId="734A6291" w:rsidR="00473E4C" w:rsidRDefault="001464BC" w:rsidP="007442AB">
      <w:pPr>
        <w:pStyle w:val="Heading3"/>
        <w:rPr>
          <w:ins w:id="6" w:author="Iuta Eita" w:date="2022-06-06T14:24:00Z"/>
          <w:rFonts w:ascii="Times New Roman" w:hAnsi="Times New Roman"/>
          <w:b w:val="0"/>
          <w:bCs/>
          <w:sz w:val="24"/>
          <w:lang w:val="en-GB"/>
        </w:rPr>
      </w:pPr>
      <w:r>
        <w:rPr>
          <w:rFonts w:ascii="Times New Roman" w:hAnsi="Times New Roman"/>
          <w:b w:val="0"/>
          <w:bCs/>
          <w:sz w:val="24"/>
          <w:lang w:val="en-GB"/>
        </w:rPr>
        <w:t>In</w:t>
      </w:r>
      <w:r w:rsidR="00666097">
        <w:rPr>
          <w:rFonts w:ascii="Times New Roman" w:hAnsi="Times New Roman"/>
          <w:b w:val="0"/>
          <w:bCs/>
          <w:sz w:val="24"/>
          <w:lang w:val="en-GB"/>
        </w:rPr>
        <w:t xml:space="preserve"> </w:t>
      </w:r>
      <w:r w:rsidR="00633204">
        <w:rPr>
          <w:rFonts w:ascii="Times New Roman" w:hAnsi="Times New Roman"/>
          <w:b w:val="0"/>
          <w:bCs/>
          <w:sz w:val="24"/>
          <w:lang w:val="en-GB"/>
        </w:rPr>
        <w:t xml:space="preserve">the year </w:t>
      </w:r>
      <w:r w:rsidR="00666097">
        <w:rPr>
          <w:rFonts w:ascii="Times New Roman" w:hAnsi="Times New Roman"/>
          <w:b w:val="0"/>
          <w:bCs/>
          <w:sz w:val="24"/>
          <w:lang w:val="en-GB"/>
        </w:rPr>
        <w:t>2005, t</w:t>
      </w:r>
      <w:r w:rsidR="00651367" w:rsidRPr="00CA209F">
        <w:rPr>
          <w:rFonts w:ascii="Times New Roman" w:hAnsi="Times New Roman"/>
          <w:b w:val="0"/>
          <w:bCs/>
          <w:sz w:val="24"/>
          <w:lang w:val="en-GB"/>
        </w:rPr>
        <w:t xml:space="preserve">he Ministry of Environment, Lands and Agricultural Development (MELAD) </w:t>
      </w:r>
      <w:r w:rsidR="00473E4C">
        <w:rPr>
          <w:rFonts w:ascii="Times New Roman" w:hAnsi="Times New Roman"/>
          <w:b w:val="0"/>
          <w:bCs/>
          <w:sz w:val="24"/>
          <w:lang w:val="en-GB"/>
        </w:rPr>
        <w:t>through the Environment Conservation Division implemented</w:t>
      </w:r>
      <w:r w:rsidR="00633204">
        <w:rPr>
          <w:rFonts w:ascii="Times New Roman" w:hAnsi="Times New Roman"/>
          <w:b w:val="0"/>
          <w:bCs/>
          <w:sz w:val="24"/>
          <w:lang w:val="en-GB"/>
        </w:rPr>
        <w:t xml:space="preserve"> the </w:t>
      </w:r>
      <w:proofErr w:type="spellStart"/>
      <w:r w:rsidR="00666097">
        <w:rPr>
          <w:rFonts w:ascii="Times New Roman" w:hAnsi="Times New Roman"/>
          <w:b w:val="0"/>
          <w:bCs/>
          <w:sz w:val="24"/>
          <w:lang w:val="en-GB"/>
        </w:rPr>
        <w:t>Kaoki-maange</w:t>
      </w:r>
      <w:proofErr w:type="spellEnd"/>
      <w:r w:rsidR="00473E4C">
        <w:rPr>
          <w:rFonts w:ascii="Times New Roman" w:hAnsi="Times New Roman"/>
          <w:b w:val="0"/>
          <w:bCs/>
          <w:sz w:val="24"/>
          <w:lang w:val="en-GB"/>
        </w:rPr>
        <w:t xml:space="preserve"> recycling</w:t>
      </w:r>
      <w:r w:rsidR="00666097">
        <w:rPr>
          <w:rFonts w:ascii="Times New Roman" w:hAnsi="Times New Roman"/>
          <w:b w:val="0"/>
          <w:bCs/>
          <w:sz w:val="24"/>
          <w:lang w:val="en-GB"/>
        </w:rPr>
        <w:t xml:space="preserve"> project </w:t>
      </w:r>
      <w:r>
        <w:rPr>
          <w:rFonts w:ascii="Times New Roman" w:hAnsi="Times New Roman"/>
          <w:b w:val="0"/>
          <w:bCs/>
          <w:sz w:val="24"/>
          <w:lang w:val="en-GB"/>
        </w:rPr>
        <w:t>as part of a long</w:t>
      </w:r>
      <w:r w:rsidR="00633204">
        <w:rPr>
          <w:rFonts w:ascii="Times New Roman" w:hAnsi="Times New Roman"/>
          <w:b w:val="0"/>
          <w:bCs/>
          <w:sz w:val="24"/>
          <w:lang w:val="en-GB"/>
        </w:rPr>
        <w:t>-</w:t>
      </w:r>
      <w:r>
        <w:rPr>
          <w:rFonts w:ascii="Times New Roman" w:hAnsi="Times New Roman"/>
          <w:b w:val="0"/>
          <w:bCs/>
          <w:sz w:val="24"/>
          <w:lang w:val="en-GB"/>
        </w:rPr>
        <w:t xml:space="preserve">term </w:t>
      </w:r>
      <w:r w:rsidR="00473E4C">
        <w:rPr>
          <w:rFonts w:ascii="Times New Roman" w:hAnsi="Times New Roman"/>
          <w:b w:val="0"/>
          <w:bCs/>
          <w:sz w:val="24"/>
          <w:lang w:val="en-GB"/>
        </w:rPr>
        <w:t>strategy</w:t>
      </w:r>
      <w:r>
        <w:rPr>
          <w:rFonts w:ascii="Times New Roman" w:hAnsi="Times New Roman"/>
          <w:b w:val="0"/>
          <w:bCs/>
          <w:sz w:val="24"/>
          <w:lang w:val="en-GB"/>
        </w:rPr>
        <w:t xml:space="preserve"> </w:t>
      </w:r>
      <w:r w:rsidR="00473E4C">
        <w:rPr>
          <w:rFonts w:ascii="Times New Roman" w:hAnsi="Times New Roman"/>
          <w:b w:val="0"/>
          <w:bCs/>
          <w:sz w:val="24"/>
          <w:lang w:val="en-GB"/>
        </w:rPr>
        <w:t>to</w:t>
      </w:r>
      <w:r>
        <w:rPr>
          <w:rFonts w:ascii="Times New Roman" w:hAnsi="Times New Roman"/>
          <w:b w:val="0"/>
          <w:bCs/>
          <w:sz w:val="24"/>
          <w:lang w:val="en-GB"/>
        </w:rPr>
        <w:t xml:space="preserve"> minimize</w:t>
      </w:r>
      <w:r w:rsidR="00666097">
        <w:rPr>
          <w:rFonts w:ascii="Times New Roman" w:hAnsi="Times New Roman"/>
          <w:b w:val="0"/>
          <w:bCs/>
          <w:sz w:val="24"/>
          <w:lang w:val="en-GB"/>
        </w:rPr>
        <w:t xml:space="preserve"> plastic </w:t>
      </w:r>
      <w:r w:rsidR="00633204">
        <w:rPr>
          <w:rFonts w:ascii="Times New Roman" w:hAnsi="Times New Roman"/>
          <w:b w:val="0"/>
          <w:bCs/>
          <w:sz w:val="24"/>
          <w:lang w:val="en-GB"/>
        </w:rPr>
        <w:t xml:space="preserve">and hazardous </w:t>
      </w:r>
      <w:r w:rsidR="00666097">
        <w:rPr>
          <w:rFonts w:ascii="Times New Roman" w:hAnsi="Times New Roman"/>
          <w:b w:val="0"/>
          <w:bCs/>
          <w:sz w:val="24"/>
          <w:lang w:val="en-GB"/>
        </w:rPr>
        <w:t>waste</w:t>
      </w:r>
      <w:r w:rsidR="00473E4C">
        <w:rPr>
          <w:rFonts w:ascii="Times New Roman" w:hAnsi="Times New Roman"/>
          <w:b w:val="0"/>
          <w:bCs/>
          <w:sz w:val="24"/>
          <w:lang w:val="en-GB"/>
        </w:rPr>
        <w:t xml:space="preserve"> disposal. </w:t>
      </w:r>
      <w:r w:rsidR="00666097">
        <w:rPr>
          <w:rFonts w:ascii="Times New Roman" w:hAnsi="Times New Roman"/>
          <w:b w:val="0"/>
          <w:bCs/>
          <w:sz w:val="24"/>
          <w:lang w:val="en-GB"/>
        </w:rPr>
        <w:t xml:space="preserve"> </w:t>
      </w:r>
      <w:r w:rsidR="00473E4C">
        <w:rPr>
          <w:rFonts w:ascii="Times New Roman" w:hAnsi="Times New Roman"/>
          <w:b w:val="0"/>
          <w:bCs/>
          <w:sz w:val="24"/>
          <w:lang w:val="en-GB"/>
        </w:rPr>
        <w:t xml:space="preserve">The operation of the recycling scheme led by the national Operator which was </w:t>
      </w:r>
      <w:r w:rsidR="00B27D1F">
        <w:rPr>
          <w:rFonts w:ascii="Times New Roman" w:hAnsi="Times New Roman"/>
          <w:b w:val="0"/>
          <w:bCs/>
          <w:sz w:val="24"/>
          <w:lang w:val="en-GB"/>
        </w:rPr>
        <w:t xml:space="preserve">appointed and </w:t>
      </w:r>
      <w:r w:rsidR="00473E4C">
        <w:rPr>
          <w:rFonts w:ascii="Times New Roman" w:hAnsi="Times New Roman"/>
          <w:b w:val="0"/>
          <w:bCs/>
          <w:sz w:val="24"/>
          <w:lang w:val="en-GB"/>
        </w:rPr>
        <w:t xml:space="preserve">selected by the Ministry following the competitive tendering process. The recyclable materials </w:t>
      </w:r>
      <w:r w:rsidR="00AB1EC7">
        <w:rPr>
          <w:rFonts w:ascii="Times New Roman" w:hAnsi="Times New Roman"/>
          <w:b w:val="0"/>
          <w:bCs/>
          <w:sz w:val="24"/>
          <w:lang w:val="en-GB"/>
        </w:rPr>
        <w:t>that</w:t>
      </w:r>
      <w:r w:rsidR="00473E4C">
        <w:rPr>
          <w:rFonts w:ascii="Times New Roman" w:hAnsi="Times New Roman"/>
          <w:b w:val="0"/>
          <w:bCs/>
          <w:sz w:val="24"/>
          <w:lang w:val="en-GB"/>
        </w:rPr>
        <w:t xml:space="preserve"> are covered under this scheme covers only the aluminium cans, car batteries and the PET Bottles. The operation</w:t>
      </w:r>
      <w:r w:rsidR="006653A6">
        <w:rPr>
          <w:rFonts w:ascii="Times New Roman" w:hAnsi="Times New Roman"/>
          <w:b w:val="0"/>
          <w:bCs/>
          <w:sz w:val="24"/>
          <w:lang w:val="en-GB"/>
        </w:rPr>
        <w:t>al</w:t>
      </w:r>
      <w:r w:rsidR="00473E4C">
        <w:rPr>
          <w:rFonts w:ascii="Times New Roman" w:hAnsi="Times New Roman"/>
          <w:b w:val="0"/>
          <w:bCs/>
          <w:sz w:val="24"/>
          <w:lang w:val="en-GB"/>
        </w:rPr>
        <w:t xml:space="preserve"> arrangements involved mainly collection of the above recyclable items from the designated collection points on South Tarawa and </w:t>
      </w:r>
      <w:proofErr w:type="spellStart"/>
      <w:r w:rsidR="00473E4C">
        <w:rPr>
          <w:rFonts w:ascii="Times New Roman" w:hAnsi="Times New Roman"/>
          <w:b w:val="0"/>
          <w:bCs/>
          <w:sz w:val="24"/>
          <w:lang w:val="en-GB"/>
        </w:rPr>
        <w:t>Betio</w:t>
      </w:r>
      <w:proofErr w:type="spellEnd"/>
      <w:r w:rsidR="00473E4C">
        <w:rPr>
          <w:rFonts w:ascii="Times New Roman" w:hAnsi="Times New Roman"/>
          <w:b w:val="0"/>
          <w:bCs/>
          <w:sz w:val="24"/>
          <w:lang w:val="en-GB"/>
        </w:rPr>
        <w:t xml:space="preserve"> which are taken, crushed and stored awaiting exports to the international buyers. </w:t>
      </w:r>
    </w:p>
    <w:p w14:paraId="07B441C6" w14:textId="2337CEF8" w:rsidR="00A72C8E" w:rsidRPr="00A72C8E" w:rsidRDefault="0003461C">
      <w:pPr>
        <w:rPr>
          <w:lang w:val="en-GB"/>
        </w:rPr>
        <w:pPrChange w:id="7" w:author="Iuta Eita" w:date="2022-06-06T14:24:00Z">
          <w:pPr>
            <w:pStyle w:val="Heading3"/>
          </w:pPr>
        </w:pPrChange>
      </w:pPr>
      <w:ins w:id="8" w:author="Iuta Eita" w:date="2022-06-06T14:41:00Z">
        <w:r>
          <w:rPr>
            <w:lang w:val="en-GB"/>
          </w:rPr>
          <w:t xml:space="preserve">Additional items to be also recycled to further minimize waste on South Tarawa and to be included in the </w:t>
        </w:r>
        <w:proofErr w:type="spellStart"/>
        <w:r>
          <w:rPr>
            <w:lang w:val="en-GB"/>
          </w:rPr>
          <w:t>Kaoki</w:t>
        </w:r>
        <w:proofErr w:type="spellEnd"/>
        <w:r>
          <w:rPr>
            <w:lang w:val="en-GB"/>
          </w:rPr>
          <w:t xml:space="preserve"> </w:t>
        </w:r>
        <w:proofErr w:type="spellStart"/>
        <w:r>
          <w:rPr>
            <w:lang w:val="en-GB"/>
          </w:rPr>
          <w:t>maange</w:t>
        </w:r>
        <w:proofErr w:type="spellEnd"/>
        <w:r>
          <w:rPr>
            <w:lang w:val="en-GB"/>
          </w:rPr>
          <w:t xml:space="preserve"> operations. </w:t>
        </w:r>
      </w:ins>
      <w:ins w:id="9" w:author="Iuta Eita" w:date="2022-06-06T14:24:00Z">
        <w:r w:rsidR="00A72C8E">
          <w:rPr>
            <w:lang w:val="en-GB"/>
          </w:rPr>
          <w:t>Suppliers or interested tenders are expected t</w:t>
        </w:r>
      </w:ins>
      <w:ins w:id="10" w:author="Iuta Eita" w:date="2022-06-06T14:25:00Z">
        <w:r w:rsidR="00A72C8E">
          <w:rPr>
            <w:lang w:val="en-GB"/>
          </w:rPr>
          <w:t xml:space="preserve">o recycle glass containers (soy sauce, baby food, </w:t>
        </w:r>
      </w:ins>
      <w:ins w:id="11" w:author="Iuta Eita" w:date="2022-06-06T14:26:00Z">
        <w:r w:rsidR="00A72C8E">
          <w:rPr>
            <w:lang w:val="en-GB"/>
          </w:rPr>
          <w:t>glass louvers etc</w:t>
        </w:r>
      </w:ins>
      <w:ins w:id="12" w:author="Iuta Eita" w:date="2022-06-06T14:25:00Z">
        <w:r w:rsidR="00A72C8E">
          <w:rPr>
            <w:lang w:val="en-GB"/>
          </w:rPr>
          <w:t>)</w:t>
        </w:r>
      </w:ins>
      <w:ins w:id="13" w:author="Iuta Eita" w:date="2022-06-06T14:26:00Z">
        <w:r w:rsidR="00A72C8E">
          <w:rPr>
            <w:lang w:val="en-GB"/>
          </w:rPr>
          <w:t xml:space="preserve">. Tyres which </w:t>
        </w:r>
      </w:ins>
      <w:ins w:id="14" w:author="Iuta Eita" w:date="2022-06-06T14:27:00Z">
        <w:r w:rsidR="00A72C8E">
          <w:rPr>
            <w:lang w:val="en-GB"/>
          </w:rPr>
          <w:t>can be processed into many other products such as gardening,</w:t>
        </w:r>
      </w:ins>
      <w:ins w:id="15" w:author="Iuta Eita" w:date="2022-06-06T14:29:00Z">
        <w:r w:rsidR="001000D0">
          <w:rPr>
            <w:lang w:val="en-GB"/>
          </w:rPr>
          <w:t xml:space="preserve"> decorations etc. Fabric which can be recycled rather than t</w:t>
        </w:r>
      </w:ins>
      <w:ins w:id="16" w:author="Iuta Eita" w:date="2022-06-06T14:30:00Z">
        <w:r w:rsidR="001000D0">
          <w:rPr>
            <w:lang w:val="en-GB"/>
          </w:rPr>
          <w:t xml:space="preserve">hrown away, also used to fill up seawall and foundations of buildings. </w:t>
        </w:r>
      </w:ins>
      <w:ins w:id="17" w:author="Iuta Eita" w:date="2022-06-06T14:42:00Z">
        <w:r>
          <w:rPr>
            <w:lang w:val="en-GB"/>
          </w:rPr>
          <w:t xml:space="preserve">Plastic food wraps are expected to be recycled as they are also a main source of pollution. </w:t>
        </w:r>
      </w:ins>
      <w:ins w:id="18" w:author="Iuta Eita" w:date="2022-06-06T15:22:00Z">
        <w:r w:rsidR="0039050B">
          <w:rPr>
            <w:lang w:val="en-GB"/>
          </w:rPr>
          <w:t xml:space="preserve">The supplier is to clearly state what his or her </w:t>
        </w:r>
      </w:ins>
      <w:ins w:id="19" w:author="Iuta Eita" w:date="2022-06-06T15:23:00Z">
        <w:r w:rsidR="0039050B">
          <w:rPr>
            <w:lang w:val="en-GB"/>
          </w:rPr>
          <w:t xml:space="preserve">plan are when managing these wastes whether to resell them for seawall fill up or other </w:t>
        </w:r>
      </w:ins>
      <w:ins w:id="20" w:author="Iuta Eita" w:date="2022-06-06T15:24:00Z">
        <w:r w:rsidR="0039050B">
          <w:rPr>
            <w:lang w:val="en-GB"/>
          </w:rPr>
          <w:t>recycle techniques should be reflected in the p</w:t>
        </w:r>
      </w:ins>
      <w:ins w:id="21" w:author="Iuta Eita" w:date="2022-06-06T15:25:00Z">
        <w:r w:rsidR="0039050B">
          <w:rPr>
            <w:lang w:val="en-GB"/>
          </w:rPr>
          <w:t xml:space="preserve">lan. </w:t>
        </w:r>
      </w:ins>
    </w:p>
    <w:p w14:paraId="340886E3" w14:textId="5A4EB5B9" w:rsidR="002F4C2D" w:rsidRDefault="00473E4C" w:rsidP="007442AB">
      <w:pPr>
        <w:pStyle w:val="Heading3"/>
        <w:rPr>
          <w:rFonts w:ascii="Times New Roman" w:hAnsi="Times New Roman"/>
          <w:b w:val="0"/>
          <w:bCs/>
          <w:sz w:val="24"/>
          <w:lang w:val="en-GB"/>
        </w:rPr>
      </w:pPr>
      <w:r>
        <w:rPr>
          <w:rFonts w:ascii="Times New Roman" w:hAnsi="Times New Roman"/>
          <w:b w:val="0"/>
          <w:bCs/>
          <w:sz w:val="24"/>
          <w:lang w:val="en-GB"/>
        </w:rPr>
        <w:lastRenderedPageBreak/>
        <w:t xml:space="preserve">The operation of the </w:t>
      </w:r>
      <w:proofErr w:type="spellStart"/>
      <w:r>
        <w:rPr>
          <w:rFonts w:ascii="Times New Roman" w:hAnsi="Times New Roman"/>
          <w:b w:val="0"/>
          <w:bCs/>
          <w:sz w:val="24"/>
          <w:lang w:val="en-GB"/>
        </w:rPr>
        <w:t>Kaoki-maaange</w:t>
      </w:r>
      <w:proofErr w:type="spellEnd"/>
      <w:r>
        <w:rPr>
          <w:rFonts w:ascii="Times New Roman" w:hAnsi="Times New Roman"/>
          <w:b w:val="0"/>
          <w:bCs/>
          <w:sz w:val="24"/>
          <w:lang w:val="en-GB"/>
        </w:rPr>
        <w:t xml:space="preserve"> recycling system requires strict monitoring </w:t>
      </w:r>
      <w:r w:rsidR="002F4C2D">
        <w:rPr>
          <w:rFonts w:ascii="Times New Roman" w:hAnsi="Times New Roman"/>
          <w:b w:val="0"/>
          <w:bCs/>
          <w:sz w:val="24"/>
          <w:lang w:val="en-GB"/>
        </w:rPr>
        <w:t>by the MELAD to ensure that collections are properly carried out in a timely manner to serv</w:t>
      </w:r>
      <w:r w:rsidR="006653A6">
        <w:rPr>
          <w:rFonts w:ascii="Times New Roman" w:hAnsi="Times New Roman"/>
          <w:b w:val="0"/>
          <w:bCs/>
          <w:sz w:val="24"/>
          <w:lang w:val="en-GB"/>
        </w:rPr>
        <w:t>e</w:t>
      </w:r>
      <w:r w:rsidR="002F4C2D">
        <w:rPr>
          <w:rFonts w:ascii="Times New Roman" w:hAnsi="Times New Roman"/>
          <w:b w:val="0"/>
          <w:bCs/>
          <w:sz w:val="24"/>
          <w:lang w:val="en-GB"/>
        </w:rPr>
        <w:t xml:space="preserve"> the public needs and to ensure compliance of operations </w:t>
      </w:r>
      <w:r w:rsidR="00B27D1F">
        <w:rPr>
          <w:rFonts w:ascii="Times New Roman" w:hAnsi="Times New Roman"/>
          <w:b w:val="0"/>
          <w:bCs/>
          <w:sz w:val="24"/>
          <w:lang w:val="en-GB"/>
        </w:rPr>
        <w:t>to</w:t>
      </w:r>
      <w:r w:rsidR="002F4C2D">
        <w:rPr>
          <w:rFonts w:ascii="Times New Roman" w:hAnsi="Times New Roman"/>
          <w:b w:val="0"/>
          <w:bCs/>
          <w:sz w:val="24"/>
          <w:lang w:val="en-GB"/>
        </w:rPr>
        <w:t xml:space="preserve"> sound environmental policies which </w:t>
      </w:r>
      <w:r w:rsidR="00AB1EC7">
        <w:rPr>
          <w:rFonts w:ascii="Times New Roman" w:hAnsi="Times New Roman"/>
          <w:b w:val="0"/>
          <w:bCs/>
          <w:sz w:val="24"/>
          <w:lang w:val="en-GB"/>
        </w:rPr>
        <w:t>are</w:t>
      </w:r>
      <w:r w:rsidR="002F4C2D">
        <w:rPr>
          <w:rFonts w:ascii="Times New Roman" w:hAnsi="Times New Roman"/>
          <w:b w:val="0"/>
          <w:bCs/>
          <w:sz w:val="24"/>
          <w:lang w:val="en-GB"/>
        </w:rPr>
        <w:t xml:space="preserve"> stated clearly under the environment license. Given the bulk of the recyclable times to be collected under the system, the Ministry anticipates </w:t>
      </w:r>
      <w:r w:rsidR="00B27D1F">
        <w:rPr>
          <w:rFonts w:ascii="Times New Roman" w:hAnsi="Times New Roman"/>
          <w:b w:val="0"/>
          <w:bCs/>
          <w:sz w:val="24"/>
          <w:lang w:val="en-GB"/>
        </w:rPr>
        <w:t xml:space="preserve">for </w:t>
      </w:r>
      <w:r w:rsidR="002F4C2D">
        <w:rPr>
          <w:rFonts w:ascii="Times New Roman" w:hAnsi="Times New Roman"/>
          <w:b w:val="0"/>
          <w:bCs/>
          <w:sz w:val="24"/>
          <w:lang w:val="en-GB"/>
        </w:rPr>
        <w:t>prompt collections, timely crushing and exporting of the recyclable materials to the overseas buyers. The Contractor is also anticipated to provide the best management approaches to manage</w:t>
      </w:r>
      <w:r w:rsidR="006653A6">
        <w:rPr>
          <w:rFonts w:ascii="Times New Roman" w:hAnsi="Times New Roman"/>
          <w:b w:val="0"/>
          <w:bCs/>
          <w:sz w:val="24"/>
          <w:lang w:val="en-GB"/>
        </w:rPr>
        <w:t xml:space="preserve"> operations</w:t>
      </w:r>
      <w:r w:rsidR="002F4C2D">
        <w:rPr>
          <w:rFonts w:ascii="Times New Roman" w:hAnsi="Times New Roman"/>
          <w:b w:val="0"/>
          <w:bCs/>
          <w:sz w:val="24"/>
          <w:lang w:val="en-GB"/>
        </w:rPr>
        <w:t xml:space="preserve"> effectively</w:t>
      </w:r>
      <w:r w:rsidR="006653A6">
        <w:rPr>
          <w:rFonts w:ascii="Times New Roman" w:hAnsi="Times New Roman"/>
          <w:b w:val="0"/>
          <w:bCs/>
          <w:sz w:val="24"/>
          <w:lang w:val="en-GB"/>
        </w:rPr>
        <w:t xml:space="preserve"> including safeguarding and timely maintenance of</w:t>
      </w:r>
      <w:r w:rsidR="002F4C2D">
        <w:rPr>
          <w:rFonts w:ascii="Times New Roman" w:hAnsi="Times New Roman"/>
          <w:b w:val="0"/>
          <w:bCs/>
          <w:sz w:val="24"/>
          <w:lang w:val="en-GB"/>
        </w:rPr>
        <w:t xml:space="preserve"> the equipment </w:t>
      </w:r>
      <w:r w:rsidR="00AB1EC7">
        <w:rPr>
          <w:rFonts w:ascii="Times New Roman" w:hAnsi="Times New Roman"/>
          <w:b w:val="0"/>
          <w:bCs/>
          <w:sz w:val="24"/>
          <w:lang w:val="en-GB"/>
        </w:rPr>
        <w:t>including other</w:t>
      </w:r>
      <w:r w:rsidR="006653A6">
        <w:rPr>
          <w:rFonts w:ascii="Times New Roman" w:hAnsi="Times New Roman"/>
          <w:b w:val="0"/>
          <w:bCs/>
          <w:sz w:val="24"/>
          <w:lang w:val="en-GB"/>
        </w:rPr>
        <w:t xml:space="preserve"> KM</w:t>
      </w:r>
      <w:r w:rsidR="00AB1EC7">
        <w:rPr>
          <w:rFonts w:ascii="Times New Roman" w:hAnsi="Times New Roman"/>
          <w:b w:val="0"/>
          <w:bCs/>
          <w:sz w:val="24"/>
          <w:lang w:val="en-GB"/>
        </w:rPr>
        <w:t xml:space="preserve"> assets</w:t>
      </w:r>
      <w:r w:rsidR="006653A6">
        <w:rPr>
          <w:rFonts w:ascii="Times New Roman" w:hAnsi="Times New Roman"/>
          <w:b w:val="0"/>
          <w:bCs/>
          <w:sz w:val="24"/>
          <w:lang w:val="en-GB"/>
        </w:rPr>
        <w:t xml:space="preserve"> available at the </w:t>
      </w:r>
      <w:r w:rsidR="002F4C2D">
        <w:rPr>
          <w:rFonts w:ascii="Times New Roman" w:hAnsi="Times New Roman"/>
          <w:b w:val="0"/>
          <w:bCs/>
          <w:sz w:val="24"/>
          <w:lang w:val="en-GB"/>
        </w:rPr>
        <w:t xml:space="preserve">main Operating </w:t>
      </w:r>
      <w:r w:rsidR="006653A6">
        <w:rPr>
          <w:rFonts w:ascii="Times New Roman" w:hAnsi="Times New Roman"/>
          <w:b w:val="0"/>
          <w:bCs/>
          <w:sz w:val="24"/>
          <w:lang w:val="en-GB"/>
        </w:rPr>
        <w:t xml:space="preserve">yard </w:t>
      </w:r>
      <w:r w:rsidR="002F4C2D">
        <w:rPr>
          <w:rFonts w:ascii="Times New Roman" w:hAnsi="Times New Roman"/>
          <w:b w:val="0"/>
          <w:bCs/>
          <w:sz w:val="24"/>
          <w:lang w:val="en-GB"/>
        </w:rPr>
        <w:t xml:space="preserve">in </w:t>
      </w:r>
      <w:proofErr w:type="spellStart"/>
      <w:r w:rsidR="002F4C2D">
        <w:rPr>
          <w:rFonts w:ascii="Times New Roman" w:hAnsi="Times New Roman"/>
          <w:b w:val="0"/>
          <w:bCs/>
          <w:sz w:val="24"/>
          <w:lang w:val="en-GB"/>
        </w:rPr>
        <w:t>Betio</w:t>
      </w:r>
      <w:proofErr w:type="spellEnd"/>
      <w:r w:rsidR="002F4C2D">
        <w:rPr>
          <w:rFonts w:ascii="Times New Roman" w:hAnsi="Times New Roman"/>
          <w:b w:val="0"/>
          <w:bCs/>
          <w:sz w:val="24"/>
          <w:lang w:val="en-GB"/>
        </w:rPr>
        <w:t xml:space="preserve">. Although the </w:t>
      </w:r>
      <w:r w:rsidR="00AB1EC7">
        <w:rPr>
          <w:rFonts w:ascii="Times New Roman" w:hAnsi="Times New Roman"/>
          <w:b w:val="0"/>
          <w:bCs/>
          <w:sz w:val="24"/>
          <w:lang w:val="en-GB"/>
        </w:rPr>
        <w:t xml:space="preserve">current </w:t>
      </w:r>
      <w:r w:rsidR="002F4C2D">
        <w:rPr>
          <w:rFonts w:ascii="Times New Roman" w:hAnsi="Times New Roman"/>
          <w:b w:val="0"/>
          <w:bCs/>
          <w:sz w:val="24"/>
          <w:lang w:val="en-GB"/>
        </w:rPr>
        <w:t>system fo</w:t>
      </w:r>
      <w:r w:rsidR="00B27D1F">
        <w:rPr>
          <w:rFonts w:ascii="Times New Roman" w:hAnsi="Times New Roman"/>
          <w:b w:val="0"/>
          <w:bCs/>
          <w:sz w:val="24"/>
          <w:lang w:val="en-GB"/>
        </w:rPr>
        <w:t>c</w:t>
      </w:r>
      <w:r w:rsidR="002F4C2D">
        <w:rPr>
          <w:rFonts w:ascii="Times New Roman" w:hAnsi="Times New Roman"/>
          <w:b w:val="0"/>
          <w:bCs/>
          <w:sz w:val="24"/>
          <w:lang w:val="en-GB"/>
        </w:rPr>
        <w:t>used mainly on South Tarawa with limit</w:t>
      </w:r>
      <w:r w:rsidR="00B27D1F">
        <w:rPr>
          <w:rFonts w:ascii="Times New Roman" w:hAnsi="Times New Roman"/>
          <w:b w:val="0"/>
          <w:bCs/>
          <w:sz w:val="24"/>
          <w:lang w:val="en-GB"/>
        </w:rPr>
        <w:t>ed recyclables items collected under the system</w:t>
      </w:r>
      <w:r w:rsidR="002F4C2D">
        <w:rPr>
          <w:rFonts w:ascii="Times New Roman" w:hAnsi="Times New Roman"/>
          <w:b w:val="0"/>
          <w:bCs/>
          <w:sz w:val="24"/>
          <w:lang w:val="en-GB"/>
        </w:rPr>
        <w:t>, there is a long</w:t>
      </w:r>
      <w:r w:rsidR="003A71D1">
        <w:rPr>
          <w:rFonts w:ascii="Times New Roman" w:hAnsi="Times New Roman"/>
          <w:b w:val="0"/>
          <w:bCs/>
          <w:sz w:val="24"/>
          <w:lang w:val="en-GB"/>
        </w:rPr>
        <w:t>-</w:t>
      </w:r>
      <w:r w:rsidR="002F4C2D">
        <w:rPr>
          <w:rFonts w:ascii="Times New Roman" w:hAnsi="Times New Roman"/>
          <w:b w:val="0"/>
          <w:bCs/>
          <w:sz w:val="24"/>
          <w:lang w:val="en-GB"/>
        </w:rPr>
        <w:t xml:space="preserve">term plan of the Ministry to extend the service to </w:t>
      </w:r>
      <w:r w:rsidR="00B27D1F">
        <w:rPr>
          <w:rFonts w:ascii="Times New Roman" w:hAnsi="Times New Roman"/>
          <w:b w:val="0"/>
          <w:bCs/>
          <w:sz w:val="24"/>
          <w:lang w:val="en-GB"/>
        </w:rPr>
        <w:t xml:space="preserve">cover </w:t>
      </w:r>
      <w:r w:rsidR="002F4C2D">
        <w:rPr>
          <w:rFonts w:ascii="Times New Roman" w:hAnsi="Times New Roman"/>
          <w:b w:val="0"/>
          <w:bCs/>
          <w:sz w:val="24"/>
          <w:lang w:val="en-GB"/>
        </w:rPr>
        <w:t>the</w:t>
      </w:r>
      <w:r w:rsidR="00B27D1F">
        <w:rPr>
          <w:rFonts w:ascii="Times New Roman" w:hAnsi="Times New Roman"/>
          <w:b w:val="0"/>
          <w:bCs/>
          <w:sz w:val="24"/>
          <w:lang w:val="en-GB"/>
        </w:rPr>
        <w:t xml:space="preserve"> remaining </w:t>
      </w:r>
      <w:r w:rsidR="002F4C2D">
        <w:rPr>
          <w:rFonts w:ascii="Times New Roman" w:hAnsi="Times New Roman"/>
          <w:b w:val="0"/>
          <w:bCs/>
          <w:sz w:val="24"/>
          <w:lang w:val="en-GB"/>
        </w:rPr>
        <w:t xml:space="preserve">islands of Kiribati and to include as well other type of wastes that </w:t>
      </w:r>
      <w:r w:rsidR="00B27D1F">
        <w:rPr>
          <w:rFonts w:ascii="Times New Roman" w:hAnsi="Times New Roman"/>
          <w:b w:val="0"/>
          <w:bCs/>
          <w:sz w:val="24"/>
          <w:lang w:val="en-GB"/>
        </w:rPr>
        <w:t>are seen feasible to be</w:t>
      </w:r>
      <w:r w:rsidR="002F4C2D">
        <w:rPr>
          <w:rFonts w:ascii="Times New Roman" w:hAnsi="Times New Roman"/>
          <w:b w:val="0"/>
          <w:bCs/>
          <w:sz w:val="24"/>
          <w:lang w:val="en-GB"/>
        </w:rPr>
        <w:t xml:space="preserve"> included under this recycling system. </w:t>
      </w:r>
    </w:p>
    <w:p w14:paraId="48109577" w14:textId="320596D2" w:rsidR="00651367" w:rsidRPr="00CA209F" w:rsidRDefault="002F4C2D" w:rsidP="00AB1EC7">
      <w:pPr>
        <w:pStyle w:val="Heading3"/>
        <w:rPr>
          <w:rFonts w:ascii="Times New Roman" w:hAnsi="Times New Roman"/>
          <w:b w:val="0"/>
          <w:bCs/>
          <w:sz w:val="24"/>
          <w:lang w:val="en-GB"/>
        </w:rPr>
      </w:pPr>
      <w:r>
        <w:rPr>
          <w:rFonts w:ascii="Times New Roman" w:hAnsi="Times New Roman"/>
          <w:b w:val="0"/>
          <w:bCs/>
          <w:sz w:val="24"/>
          <w:lang w:val="en-GB"/>
        </w:rPr>
        <w:t xml:space="preserve">The </w:t>
      </w:r>
      <w:proofErr w:type="spellStart"/>
      <w:r>
        <w:rPr>
          <w:rFonts w:ascii="Times New Roman" w:hAnsi="Times New Roman"/>
          <w:b w:val="0"/>
          <w:bCs/>
          <w:sz w:val="24"/>
          <w:lang w:val="en-GB"/>
        </w:rPr>
        <w:t>Kaoki-maange</w:t>
      </w:r>
      <w:proofErr w:type="spellEnd"/>
      <w:r>
        <w:rPr>
          <w:rFonts w:ascii="Times New Roman" w:hAnsi="Times New Roman"/>
          <w:b w:val="0"/>
          <w:bCs/>
          <w:sz w:val="24"/>
          <w:lang w:val="en-GB"/>
        </w:rPr>
        <w:t xml:space="preserve"> recycling system was operated with funding supports of the</w:t>
      </w:r>
      <w:r w:rsidR="00B7675F">
        <w:rPr>
          <w:rFonts w:ascii="Times New Roman" w:hAnsi="Times New Roman"/>
          <w:b w:val="0"/>
          <w:bCs/>
          <w:sz w:val="24"/>
          <w:lang w:val="en-GB"/>
        </w:rPr>
        <w:t xml:space="preserve"> </w:t>
      </w:r>
      <w:proofErr w:type="spellStart"/>
      <w:r w:rsidR="00B7675F">
        <w:rPr>
          <w:rFonts w:ascii="Times New Roman" w:hAnsi="Times New Roman"/>
          <w:b w:val="0"/>
          <w:bCs/>
          <w:sz w:val="24"/>
          <w:lang w:val="en-GB"/>
        </w:rPr>
        <w:t>Kaoki-Maange</w:t>
      </w:r>
      <w:proofErr w:type="spellEnd"/>
      <w:r w:rsidR="00B7675F">
        <w:rPr>
          <w:rFonts w:ascii="Times New Roman" w:hAnsi="Times New Roman"/>
          <w:b w:val="0"/>
          <w:bCs/>
          <w:sz w:val="24"/>
          <w:lang w:val="en-GB"/>
        </w:rPr>
        <w:t xml:space="preserve"> special fund </w:t>
      </w:r>
      <w:r>
        <w:rPr>
          <w:rFonts w:ascii="Times New Roman" w:hAnsi="Times New Roman"/>
          <w:b w:val="0"/>
          <w:bCs/>
          <w:sz w:val="24"/>
          <w:lang w:val="en-GB"/>
        </w:rPr>
        <w:t>managed by the Ministry of Finance. This revolving fund was utilized to pay</w:t>
      </w:r>
      <w:r w:rsidR="00C030DD">
        <w:rPr>
          <w:rFonts w:ascii="Times New Roman" w:hAnsi="Times New Roman"/>
          <w:b w:val="0"/>
          <w:bCs/>
          <w:sz w:val="24"/>
          <w:lang w:val="en-GB"/>
        </w:rPr>
        <w:t xml:space="preserve"> for the collection of the recyclable materials</w:t>
      </w:r>
      <w:r w:rsidR="00AB1EC7">
        <w:rPr>
          <w:rFonts w:ascii="Times New Roman" w:hAnsi="Times New Roman"/>
          <w:b w:val="0"/>
          <w:bCs/>
          <w:sz w:val="24"/>
          <w:lang w:val="en-GB"/>
        </w:rPr>
        <w:t>, payment</w:t>
      </w:r>
      <w:r w:rsidR="00C030DD">
        <w:rPr>
          <w:rFonts w:ascii="Times New Roman" w:hAnsi="Times New Roman"/>
          <w:b w:val="0"/>
          <w:bCs/>
          <w:sz w:val="24"/>
          <w:lang w:val="en-GB"/>
        </w:rPr>
        <w:t xml:space="preserve"> issued to the contractor upon approval of the reimbursement claim by the Ministry of Finance.</w:t>
      </w:r>
      <w:r w:rsidR="00D41106">
        <w:rPr>
          <w:rFonts w:ascii="Times New Roman" w:hAnsi="Times New Roman"/>
          <w:b w:val="0"/>
          <w:bCs/>
          <w:sz w:val="24"/>
          <w:lang w:val="en-GB"/>
        </w:rPr>
        <w:t xml:space="preserve"> Through this reimbursement, the Contractor is required to pay from its own fund the costs of recyclable items collected and the amount would be reimbursed through the claim to be processed by the Ministry of Finance. T</w:t>
      </w:r>
      <w:r>
        <w:rPr>
          <w:rFonts w:ascii="Times New Roman" w:hAnsi="Times New Roman"/>
          <w:b w:val="0"/>
          <w:bCs/>
          <w:sz w:val="24"/>
          <w:lang w:val="en-GB"/>
        </w:rPr>
        <w:t>he MELAD has also a role to play in the payment of this reimbursement through certification of the claims and tracking payments to ensure timely processing by the Account MFED. Under this reimbursement, t</w:t>
      </w:r>
      <w:r w:rsidR="00AB1EC7">
        <w:rPr>
          <w:rFonts w:ascii="Times New Roman" w:hAnsi="Times New Roman"/>
          <w:b w:val="0"/>
          <w:bCs/>
          <w:sz w:val="24"/>
          <w:lang w:val="en-GB"/>
        </w:rPr>
        <w:t xml:space="preserve"> the Contractor is to</w:t>
      </w:r>
      <w:r w:rsidR="00651367" w:rsidRPr="00CA209F">
        <w:rPr>
          <w:rFonts w:ascii="Times New Roman" w:hAnsi="Times New Roman"/>
          <w:b w:val="0"/>
          <w:bCs/>
          <w:sz w:val="24"/>
          <w:lang w:val="en-GB"/>
        </w:rPr>
        <w:t xml:space="preserve"> claim back </w:t>
      </w:r>
      <w:r w:rsidR="00AB1EC7">
        <w:rPr>
          <w:rFonts w:ascii="Times New Roman" w:hAnsi="Times New Roman"/>
          <w:b w:val="0"/>
          <w:bCs/>
          <w:sz w:val="24"/>
          <w:lang w:val="en-GB"/>
        </w:rPr>
        <w:t xml:space="preserve">the amount paid for the collection of the KM recyclable materials </w:t>
      </w:r>
      <w:r w:rsidR="00651367" w:rsidRPr="00CA209F">
        <w:rPr>
          <w:rFonts w:ascii="Times New Roman" w:hAnsi="Times New Roman"/>
          <w:b w:val="0"/>
          <w:bCs/>
          <w:sz w:val="24"/>
          <w:lang w:val="en-GB"/>
        </w:rPr>
        <w:t xml:space="preserve">from the Special Fund, into which the Deposits were paid, at the Ministry of Finance and Economic Development (MFED). The operator is able to </w:t>
      </w:r>
      <w:r w:rsidR="001464BC">
        <w:rPr>
          <w:rFonts w:ascii="Times New Roman" w:hAnsi="Times New Roman"/>
          <w:b w:val="0"/>
          <w:bCs/>
          <w:sz w:val="24"/>
          <w:lang w:val="en-GB"/>
        </w:rPr>
        <w:t xml:space="preserve">earn profit out of the system </w:t>
      </w:r>
      <w:r w:rsidR="00651367" w:rsidRPr="00CA209F">
        <w:rPr>
          <w:rFonts w:ascii="Times New Roman" w:hAnsi="Times New Roman"/>
          <w:b w:val="0"/>
          <w:bCs/>
          <w:sz w:val="24"/>
          <w:lang w:val="en-GB"/>
        </w:rPr>
        <w:t>as they are not burdened with any major initial capital investment in land and equipment: the capital equipment, and the land on which the Materials Recovery Facility is sited</w:t>
      </w:r>
      <w:r w:rsidR="00FA106A">
        <w:rPr>
          <w:rFonts w:ascii="Times New Roman" w:hAnsi="Times New Roman"/>
          <w:b w:val="0"/>
          <w:bCs/>
          <w:sz w:val="24"/>
          <w:lang w:val="en-GB"/>
        </w:rPr>
        <w:t xml:space="preserve"> are available and will be used by the Contractor for the operation of the</w:t>
      </w:r>
      <w:r w:rsidR="00536C46">
        <w:rPr>
          <w:rFonts w:ascii="Times New Roman" w:hAnsi="Times New Roman"/>
          <w:b w:val="0"/>
          <w:bCs/>
          <w:sz w:val="24"/>
          <w:lang w:val="en-GB"/>
        </w:rPr>
        <w:t xml:space="preserve"> </w:t>
      </w:r>
      <w:r w:rsidR="00FA106A">
        <w:rPr>
          <w:rFonts w:ascii="Times New Roman" w:hAnsi="Times New Roman"/>
          <w:b w:val="0"/>
          <w:bCs/>
          <w:sz w:val="24"/>
          <w:lang w:val="en-GB"/>
        </w:rPr>
        <w:t>system</w:t>
      </w:r>
      <w:r w:rsidR="00651367" w:rsidRPr="00CA209F">
        <w:rPr>
          <w:rFonts w:ascii="Times New Roman" w:hAnsi="Times New Roman"/>
          <w:b w:val="0"/>
          <w:bCs/>
          <w:sz w:val="24"/>
          <w:lang w:val="en-GB"/>
        </w:rPr>
        <w:t>,</w:t>
      </w:r>
      <w:r w:rsidR="00536C46">
        <w:rPr>
          <w:rFonts w:ascii="Times New Roman" w:hAnsi="Times New Roman"/>
          <w:b w:val="0"/>
          <w:bCs/>
          <w:sz w:val="24"/>
          <w:lang w:val="en-GB"/>
        </w:rPr>
        <w:t xml:space="preserve"> however such capital and equipment will</w:t>
      </w:r>
      <w:r w:rsidR="00FA106A">
        <w:rPr>
          <w:rFonts w:ascii="Times New Roman" w:hAnsi="Times New Roman"/>
          <w:b w:val="0"/>
          <w:bCs/>
          <w:sz w:val="24"/>
          <w:lang w:val="en-GB"/>
        </w:rPr>
        <w:t xml:space="preserve"> </w:t>
      </w:r>
      <w:r w:rsidR="00651367" w:rsidRPr="00CA209F">
        <w:rPr>
          <w:rFonts w:ascii="Times New Roman" w:hAnsi="Times New Roman"/>
          <w:b w:val="0"/>
          <w:bCs/>
          <w:sz w:val="24"/>
          <w:lang w:val="en-GB"/>
        </w:rPr>
        <w:t>remain the property of the Government</w:t>
      </w:r>
      <w:r w:rsidR="00D34B55" w:rsidRPr="00CA209F">
        <w:rPr>
          <w:rFonts w:ascii="Times New Roman" w:hAnsi="Times New Roman"/>
          <w:b w:val="0"/>
          <w:bCs/>
          <w:sz w:val="24"/>
          <w:lang w:val="en-GB"/>
        </w:rPr>
        <w:t xml:space="preserve"> of Kiribati</w:t>
      </w:r>
      <w:r w:rsidR="00651367" w:rsidRPr="00CA209F">
        <w:rPr>
          <w:rFonts w:ascii="Times New Roman" w:hAnsi="Times New Roman"/>
          <w:b w:val="0"/>
          <w:bCs/>
          <w:sz w:val="24"/>
          <w:lang w:val="en-GB"/>
        </w:rPr>
        <w:t xml:space="preserve">. In the system design, the local contractor </w:t>
      </w:r>
      <w:r w:rsidR="00FA106A">
        <w:rPr>
          <w:rFonts w:ascii="Times New Roman" w:hAnsi="Times New Roman"/>
          <w:b w:val="0"/>
          <w:bCs/>
          <w:sz w:val="24"/>
          <w:lang w:val="en-GB"/>
        </w:rPr>
        <w:t>earns</w:t>
      </w:r>
      <w:r w:rsidR="00651367" w:rsidRPr="00CA209F">
        <w:rPr>
          <w:rFonts w:ascii="Times New Roman" w:hAnsi="Times New Roman"/>
          <w:b w:val="0"/>
          <w:bCs/>
          <w:sz w:val="24"/>
          <w:lang w:val="en-GB"/>
        </w:rPr>
        <w:t xml:space="preserve"> 1 cent per beverage container collected, by claiming back from the Special Fund the full 5</w:t>
      </w:r>
      <w:r w:rsidR="008E2A90">
        <w:rPr>
          <w:rFonts w:ascii="Times New Roman" w:hAnsi="Times New Roman"/>
          <w:b w:val="0"/>
          <w:bCs/>
          <w:sz w:val="24"/>
          <w:lang w:val="en-GB"/>
        </w:rPr>
        <w:t xml:space="preserve"> </w:t>
      </w:r>
      <w:r w:rsidR="00651367" w:rsidRPr="00CA209F">
        <w:rPr>
          <w:rFonts w:ascii="Times New Roman" w:hAnsi="Times New Roman"/>
          <w:b w:val="0"/>
          <w:bCs/>
          <w:sz w:val="24"/>
          <w:lang w:val="en-GB"/>
        </w:rPr>
        <w:t>c</w:t>
      </w:r>
      <w:r w:rsidR="008E2A90">
        <w:rPr>
          <w:rFonts w:ascii="Times New Roman" w:hAnsi="Times New Roman"/>
          <w:b w:val="0"/>
          <w:bCs/>
          <w:sz w:val="24"/>
          <w:lang w:val="en-GB"/>
        </w:rPr>
        <w:t>ents</w:t>
      </w:r>
      <w:r w:rsidR="00651367" w:rsidRPr="00CA209F">
        <w:rPr>
          <w:rFonts w:ascii="Times New Roman" w:hAnsi="Times New Roman"/>
          <w:b w:val="0"/>
          <w:bCs/>
          <w:sz w:val="24"/>
          <w:lang w:val="en-GB"/>
        </w:rPr>
        <w:t xml:space="preserve"> Deposit, whilst paying out 4</w:t>
      </w:r>
      <w:r w:rsidR="008E2A90">
        <w:rPr>
          <w:rFonts w:ascii="Times New Roman" w:hAnsi="Times New Roman"/>
          <w:b w:val="0"/>
          <w:bCs/>
          <w:sz w:val="24"/>
          <w:lang w:val="en-GB"/>
        </w:rPr>
        <w:t xml:space="preserve"> </w:t>
      </w:r>
      <w:r w:rsidR="00651367" w:rsidRPr="00CA209F">
        <w:rPr>
          <w:rFonts w:ascii="Times New Roman" w:hAnsi="Times New Roman"/>
          <w:b w:val="0"/>
          <w:bCs/>
          <w:sz w:val="24"/>
          <w:lang w:val="en-GB"/>
        </w:rPr>
        <w:t>c</w:t>
      </w:r>
      <w:r w:rsidR="008E2A90">
        <w:rPr>
          <w:rFonts w:ascii="Times New Roman" w:hAnsi="Times New Roman"/>
          <w:b w:val="0"/>
          <w:bCs/>
          <w:sz w:val="24"/>
          <w:lang w:val="en-GB"/>
        </w:rPr>
        <w:t>ents</w:t>
      </w:r>
      <w:r w:rsidR="00651367" w:rsidRPr="00CA209F">
        <w:rPr>
          <w:rFonts w:ascii="Times New Roman" w:hAnsi="Times New Roman"/>
          <w:b w:val="0"/>
          <w:bCs/>
          <w:sz w:val="24"/>
          <w:lang w:val="en-GB"/>
        </w:rPr>
        <w:t xml:space="preserve"> to the public. </w:t>
      </w:r>
      <w:r w:rsidR="00F36650">
        <w:rPr>
          <w:rFonts w:ascii="Times New Roman" w:hAnsi="Times New Roman"/>
          <w:b w:val="0"/>
          <w:bCs/>
          <w:sz w:val="24"/>
          <w:lang w:val="en-GB"/>
        </w:rPr>
        <w:t xml:space="preserve">Local contractor also earns $5.00 for the recycle of lead acid batteries. </w:t>
      </w:r>
      <w:r w:rsidR="00651367" w:rsidRPr="00CA209F">
        <w:rPr>
          <w:rFonts w:ascii="Times New Roman" w:hAnsi="Times New Roman"/>
          <w:b w:val="0"/>
          <w:bCs/>
          <w:sz w:val="24"/>
          <w:lang w:val="en-GB"/>
        </w:rPr>
        <w:t>The Operator</w:t>
      </w:r>
      <w:r w:rsidR="00FA106A">
        <w:rPr>
          <w:rFonts w:ascii="Times New Roman" w:hAnsi="Times New Roman"/>
          <w:b w:val="0"/>
          <w:bCs/>
          <w:sz w:val="24"/>
          <w:lang w:val="en-GB"/>
        </w:rPr>
        <w:t xml:space="preserve"> </w:t>
      </w:r>
      <w:r w:rsidR="00651367" w:rsidRPr="00CA209F">
        <w:rPr>
          <w:rFonts w:ascii="Times New Roman" w:hAnsi="Times New Roman"/>
          <w:b w:val="0"/>
          <w:bCs/>
          <w:sz w:val="24"/>
          <w:lang w:val="en-GB"/>
        </w:rPr>
        <w:t>also retains the value of the materials, but must export any recyclables collected, and is responsible for all costs associated with packing and shipping logistics.</w:t>
      </w:r>
      <w:r w:rsidR="00FA106A">
        <w:rPr>
          <w:rFonts w:ascii="Times New Roman" w:hAnsi="Times New Roman"/>
          <w:b w:val="0"/>
          <w:bCs/>
          <w:sz w:val="24"/>
          <w:lang w:val="en-GB"/>
        </w:rPr>
        <w:t xml:space="preserve"> The money earned through exports of the </w:t>
      </w:r>
      <w:proofErr w:type="spellStart"/>
      <w:r w:rsidR="00FA106A">
        <w:rPr>
          <w:rFonts w:ascii="Times New Roman" w:hAnsi="Times New Roman"/>
          <w:b w:val="0"/>
          <w:bCs/>
          <w:sz w:val="24"/>
          <w:lang w:val="en-GB"/>
        </w:rPr>
        <w:t>Kaoki-maange</w:t>
      </w:r>
      <w:proofErr w:type="spellEnd"/>
      <w:r w:rsidR="00FA106A">
        <w:rPr>
          <w:rFonts w:ascii="Times New Roman" w:hAnsi="Times New Roman"/>
          <w:b w:val="0"/>
          <w:bCs/>
          <w:sz w:val="24"/>
          <w:lang w:val="en-GB"/>
        </w:rPr>
        <w:t xml:space="preserve"> materials </w:t>
      </w:r>
      <w:r w:rsidR="0038012A">
        <w:rPr>
          <w:rFonts w:ascii="Times New Roman" w:hAnsi="Times New Roman"/>
          <w:b w:val="0"/>
          <w:bCs/>
          <w:sz w:val="24"/>
          <w:lang w:val="en-GB"/>
        </w:rPr>
        <w:t>are</w:t>
      </w:r>
      <w:r w:rsidR="00536C46">
        <w:rPr>
          <w:rFonts w:ascii="Times New Roman" w:hAnsi="Times New Roman"/>
          <w:b w:val="0"/>
          <w:bCs/>
          <w:sz w:val="24"/>
          <w:lang w:val="en-GB"/>
        </w:rPr>
        <w:t xml:space="preserve"> additional profits</w:t>
      </w:r>
      <w:r w:rsidR="00FA106A">
        <w:rPr>
          <w:rFonts w:ascii="Times New Roman" w:hAnsi="Times New Roman"/>
          <w:b w:val="0"/>
          <w:bCs/>
          <w:sz w:val="24"/>
          <w:lang w:val="en-GB"/>
        </w:rPr>
        <w:t xml:space="preserve"> to the Contract</w:t>
      </w:r>
      <w:r w:rsidR="00536C46">
        <w:rPr>
          <w:rFonts w:ascii="Times New Roman" w:hAnsi="Times New Roman"/>
          <w:b w:val="0"/>
          <w:bCs/>
          <w:sz w:val="24"/>
          <w:lang w:val="en-GB"/>
        </w:rPr>
        <w:t>or.</w:t>
      </w:r>
    </w:p>
    <w:p w14:paraId="02825E5E" w14:textId="60492AED" w:rsidR="006D71C1" w:rsidRPr="00CA209F" w:rsidRDefault="00D34B55" w:rsidP="006D71C1">
      <w:pPr>
        <w:rPr>
          <w:lang w:val="en-GB"/>
        </w:rPr>
      </w:pPr>
      <w:r w:rsidRPr="00CA209F">
        <w:rPr>
          <w:bCs/>
          <w:lang w:val="en-GB"/>
        </w:rPr>
        <w:t xml:space="preserve">The MELAD contracts out the operation of the KAOKI MAANGE system to a specified/selected “waste recovery operator” as the person engaged by the Republic under Part III regulation 9 of the special fund (waste material recovery) regulations 2005. The contractor takes on the legal obligation to pay out on the cans, PET bottles and lead acid batteries presented for deposit refund. </w:t>
      </w:r>
    </w:p>
    <w:p w14:paraId="115794AD" w14:textId="77777777" w:rsidR="007442AB" w:rsidRPr="00742463" w:rsidRDefault="007442AB" w:rsidP="007442AB">
      <w:pPr>
        <w:pStyle w:val="Heading3"/>
        <w:rPr>
          <w:rFonts w:cs="Calibri"/>
          <w:lang w:val="en-GB"/>
        </w:rPr>
      </w:pPr>
      <w:bookmarkStart w:id="22" w:name="_Toc312171709"/>
      <w:r w:rsidRPr="00742463">
        <w:rPr>
          <w:rFonts w:cs="Calibri"/>
          <w:lang w:val="en-GB"/>
        </w:rPr>
        <w:t>Requirements</w:t>
      </w:r>
    </w:p>
    <w:p w14:paraId="69A2EAE3" w14:textId="3876D83C" w:rsidR="007442AB" w:rsidRDefault="00EF17B9" w:rsidP="00CA209F">
      <w:pPr>
        <w:pStyle w:val="ListParagraph"/>
        <w:numPr>
          <w:ilvl w:val="0"/>
          <w:numId w:val="1"/>
        </w:numPr>
        <w:rPr>
          <w:lang w:val="en-GB"/>
        </w:rPr>
      </w:pPr>
      <w:bookmarkStart w:id="23" w:name="_Toc308102003"/>
      <w:r w:rsidRPr="00CA209F">
        <w:rPr>
          <w:lang w:val="en-GB"/>
        </w:rPr>
        <w:t xml:space="preserve">Company </w:t>
      </w:r>
      <w:r w:rsidR="00A2151D" w:rsidRPr="00CA209F">
        <w:rPr>
          <w:lang w:val="en-GB"/>
        </w:rPr>
        <w:t xml:space="preserve">minimum </w:t>
      </w:r>
      <w:r w:rsidRPr="00CA209F">
        <w:rPr>
          <w:lang w:val="en-GB"/>
        </w:rPr>
        <w:t>working Capital $</w:t>
      </w:r>
      <w:ins w:id="24" w:author="Iuta Eita" w:date="2022-06-06T14:35:00Z">
        <w:r w:rsidR="008956C8">
          <w:rPr>
            <w:lang w:val="en-GB"/>
          </w:rPr>
          <w:t xml:space="preserve">20,000 - </w:t>
        </w:r>
      </w:ins>
      <w:commentRangeStart w:id="25"/>
      <w:r w:rsidRPr="00CA209F">
        <w:rPr>
          <w:lang w:val="en-GB"/>
        </w:rPr>
        <w:t>50</w:t>
      </w:r>
      <w:commentRangeEnd w:id="25"/>
      <w:r w:rsidR="002078B3">
        <w:rPr>
          <w:rStyle w:val="CommentReference"/>
        </w:rPr>
        <w:commentReference w:id="25"/>
      </w:r>
      <w:r w:rsidRPr="00CA209F">
        <w:rPr>
          <w:lang w:val="en-GB"/>
        </w:rPr>
        <w:t>,000 and over</w:t>
      </w:r>
    </w:p>
    <w:p w14:paraId="2F9DCAE4" w14:textId="61CD425B" w:rsidR="00EF17B9" w:rsidRDefault="00EF17B9" w:rsidP="007442AB">
      <w:pPr>
        <w:pStyle w:val="ListParagraph"/>
        <w:numPr>
          <w:ilvl w:val="0"/>
          <w:numId w:val="1"/>
        </w:numPr>
        <w:rPr>
          <w:lang w:val="en-GB"/>
        </w:rPr>
      </w:pPr>
      <w:r w:rsidRPr="00CA209F">
        <w:rPr>
          <w:lang w:val="en-GB"/>
        </w:rPr>
        <w:t>Company Certified ANZ Bank Statement</w:t>
      </w:r>
    </w:p>
    <w:p w14:paraId="191DB158" w14:textId="45CD65E6" w:rsidR="00EF17B9" w:rsidRDefault="00EF17B9" w:rsidP="007442AB">
      <w:pPr>
        <w:pStyle w:val="ListParagraph"/>
        <w:numPr>
          <w:ilvl w:val="0"/>
          <w:numId w:val="1"/>
        </w:numPr>
        <w:rPr>
          <w:lang w:val="en-GB"/>
        </w:rPr>
      </w:pPr>
      <w:r w:rsidRPr="00CA209F">
        <w:rPr>
          <w:lang w:val="en-GB"/>
        </w:rPr>
        <w:t>Tax clearance letter</w:t>
      </w:r>
    </w:p>
    <w:p w14:paraId="62868AC8" w14:textId="4C8BECDF" w:rsidR="00EF17B9" w:rsidRDefault="00EF17B9" w:rsidP="007442AB">
      <w:pPr>
        <w:pStyle w:val="ListParagraph"/>
        <w:numPr>
          <w:ilvl w:val="0"/>
          <w:numId w:val="1"/>
        </w:numPr>
        <w:rPr>
          <w:lang w:val="en-GB"/>
        </w:rPr>
      </w:pPr>
      <w:r w:rsidRPr="00CA209F">
        <w:rPr>
          <w:lang w:val="en-GB"/>
        </w:rPr>
        <w:t>Certified copy of a Business Registration Certificate</w:t>
      </w:r>
    </w:p>
    <w:p w14:paraId="0AE169CB" w14:textId="1F3550B9" w:rsidR="00CA209F" w:rsidRDefault="00CA209F" w:rsidP="007442AB">
      <w:pPr>
        <w:pStyle w:val="ListParagraph"/>
        <w:numPr>
          <w:ilvl w:val="0"/>
          <w:numId w:val="1"/>
        </w:numPr>
        <w:rPr>
          <w:lang w:val="en-GB"/>
        </w:rPr>
      </w:pPr>
      <w:r w:rsidRPr="00CA209F">
        <w:rPr>
          <w:lang w:val="en-GB"/>
        </w:rPr>
        <w:t xml:space="preserve">Any other private assets related that are suitable and best for use in the </w:t>
      </w:r>
      <w:proofErr w:type="spellStart"/>
      <w:r w:rsidRPr="00CA209F">
        <w:rPr>
          <w:lang w:val="en-GB"/>
        </w:rPr>
        <w:t>Kaoki</w:t>
      </w:r>
      <w:proofErr w:type="spellEnd"/>
      <w:r w:rsidRPr="00CA209F">
        <w:rPr>
          <w:lang w:val="en-GB"/>
        </w:rPr>
        <w:t xml:space="preserve"> </w:t>
      </w:r>
      <w:proofErr w:type="spellStart"/>
      <w:r w:rsidRPr="00CA209F">
        <w:rPr>
          <w:lang w:val="en-GB"/>
        </w:rPr>
        <w:t>Maange</w:t>
      </w:r>
      <w:proofErr w:type="spellEnd"/>
      <w:r w:rsidRPr="00CA209F">
        <w:rPr>
          <w:lang w:val="en-GB"/>
        </w:rPr>
        <w:t xml:space="preserve"> system.</w:t>
      </w:r>
    </w:p>
    <w:p w14:paraId="424EBF33" w14:textId="31A6E028" w:rsidR="005E1A82" w:rsidRPr="007E1788" w:rsidRDefault="00CA209F" w:rsidP="007E1788">
      <w:pPr>
        <w:pStyle w:val="ListParagraph"/>
        <w:numPr>
          <w:ilvl w:val="0"/>
          <w:numId w:val="1"/>
        </w:numPr>
        <w:rPr>
          <w:lang w:val="en-GB"/>
        </w:rPr>
      </w:pPr>
      <w:r w:rsidRPr="00CA209F">
        <w:rPr>
          <w:lang w:val="en-GB"/>
        </w:rPr>
        <w:lastRenderedPageBreak/>
        <w:t xml:space="preserve">Other available technical skills related to the </w:t>
      </w:r>
      <w:proofErr w:type="spellStart"/>
      <w:r w:rsidRPr="00CA209F">
        <w:rPr>
          <w:lang w:val="en-GB"/>
        </w:rPr>
        <w:t>Kaoki</w:t>
      </w:r>
      <w:proofErr w:type="spellEnd"/>
      <w:r w:rsidRPr="00CA209F">
        <w:rPr>
          <w:lang w:val="en-GB"/>
        </w:rPr>
        <w:t xml:space="preserve"> </w:t>
      </w:r>
      <w:proofErr w:type="spellStart"/>
      <w:r w:rsidRPr="00CA209F">
        <w:rPr>
          <w:lang w:val="en-GB"/>
        </w:rPr>
        <w:t>Maange</w:t>
      </w:r>
      <w:proofErr w:type="spellEnd"/>
      <w:r w:rsidRPr="00CA209F">
        <w:rPr>
          <w:lang w:val="en-GB"/>
        </w:rPr>
        <w:t xml:space="preserve"> assets would be advantage</w:t>
      </w:r>
    </w:p>
    <w:p w14:paraId="42C7E2D1" w14:textId="04288304" w:rsidR="00791BB7" w:rsidRPr="00CA209F" w:rsidRDefault="009A4D37" w:rsidP="007442AB">
      <w:pPr>
        <w:pStyle w:val="ListParagraph"/>
        <w:numPr>
          <w:ilvl w:val="0"/>
          <w:numId w:val="1"/>
        </w:numPr>
        <w:rPr>
          <w:lang w:val="en-GB"/>
        </w:rPr>
      </w:pPr>
      <w:r>
        <w:rPr>
          <w:lang w:val="en-GB"/>
        </w:rPr>
        <w:t>Q</w:t>
      </w:r>
      <w:r w:rsidR="00791BB7">
        <w:rPr>
          <w:lang w:val="en-GB"/>
        </w:rPr>
        <w:t>ualifications</w:t>
      </w:r>
      <w:r w:rsidR="007E1788">
        <w:rPr>
          <w:lang w:val="en-GB"/>
        </w:rPr>
        <w:t xml:space="preserve"> and related references</w:t>
      </w:r>
      <w:r w:rsidR="00791BB7">
        <w:rPr>
          <w:lang w:val="en-GB"/>
        </w:rPr>
        <w:t xml:space="preserve"> of the team wh</w:t>
      </w:r>
      <w:r w:rsidR="007E1788">
        <w:rPr>
          <w:lang w:val="en-GB"/>
        </w:rPr>
        <w:t>o are going to work and involve in the operation of the system</w:t>
      </w:r>
    </w:p>
    <w:p w14:paraId="2A19ECBE" w14:textId="77777777" w:rsidR="007442AB" w:rsidRPr="00742463" w:rsidRDefault="007442AB" w:rsidP="007442AB">
      <w:pPr>
        <w:pStyle w:val="Heading3"/>
        <w:rPr>
          <w:lang w:val="en-GB"/>
        </w:rPr>
      </w:pPr>
      <w:bookmarkStart w:id="26" w:name="_Toc419729578"/>
      <w:bookmarkEnd w:id="23"/>
      <w:r w:rsidRPr="00742463">
        <w:rPr>
          <w:lang w:val="en-GB"/>
        </w:rPr>
        <w:t>Delivery Time</w:t>
      </w:r>
      <w:bookmarkEnd w:id="26"/>
    </w:p>
    <w:p w14:paraId="3F9C0C8A" w14:textId="15CAC512" w:rsidR="007442AB" w:rsidRDefault="007442AB" w:rsidP="007442AB">
      <w:pPr>
        <w:rPr>
          <w:lang w:val="en-GB"/>
        </w:rPr>
      </w:pPr>
      <w:r w:rsidRPr="000B4E0B">
        <w:rPr>
          <w:lang w:val="en-GB"/>
          <w:rPrChange w:id="27" w:author="Iuta Eita" w:date="2022-05-16T10:00:00Z">
            <w:rPr>
              <w:highlight w:val="yellow"/>
              <w:lang w:val="en-GB"/>
            </w:rPr>
          </w:rPrChange>
        </w:rPr>
        <w:t>&lt;insert requested delivery time, if general, otherwise in the table below&gt;</w:t>
      </w:r>
    </w:p>
    <w:p w14:paraId="53BE7D04" w14:textId="5866AFE4" w:rsidR="009A4D37" w:rsidRDefault="00C431F5" w:rsidP="009A4D37">
      <w:r>
        <w:rPr>
          <w:lang w:val="en-GB"/>
        </w:rPr>
        <w:t>The part is not necessary</w:t>
      </w:r>
      <w:bookmarkEnd w:id="5"/>
      <w:bookmarkEnd w:id="22"/>
    </w:p>
    <w:p w14:paraId="6099E9F7" w14:textId="2136F0BE" w:rsidR="007442AB" w:rsidRPr="00742463" w:rsidRDefault="007442AB" w:rsidP="00F36650">
      <w:r w:rsidRPr="00742463">
        <w:t>Description of the Services</w:t>
      </w:r>
      <w:bookmarkEnd w:id="2"/>
      <w:r w:rsidRPr="00742463">
        <w:rPr>
          <w:rFonts w:cs="Calibri"/>
        </w:rPr>
        <w:t xml:space="preserve"> to be provided</w:t>
      </w:r>
    </w:p>
    <w:p w14:paraId="0BB18EC9" w14:textId="77777777" w:rsidR="007442AB" w:rsidRPr="00742463" w:rsidRDefault="007442AB" w:rsidP="007442AB">
      <w:pPr>
        <w:rPr>
          <w:i/>
          <w:iCs/>
          <w:lang w:val="en-GB"/>
        </w:rPr>
      </w:pPr>
      <w:r w:rsidRPr="00742463">
        <w:rPr>
          <w:i/>
          <w:iCs/>
          <w:lang w:val="en-GB"/>
        </w:rPr>
        <w:t>Here, list all items to be Tendered</w:t>
      </w:r>
    </w:p>
    <w:p w14:paraId="35BF77A2" w14:textId="77777777" w:rsidR="007442AB" w:rsidRPr="00742463" w:rsidRDefault="007442AB" w:rsidP="007442AB">
      <w:pPr>
        <w:rPr>
          <w:i/>
          <w:iCs/>
          <w:lang w:val="en-GB"/>
        </w:rPr>
      </w:pPr>
      <w:r w:rsidRPr="00742463">
        <w:rPr>
          <w:i/>
          <w:iCs/>
          <w:lang w:val="en-GB"/>
        </w:rPr>
        <w:t>(This part may be replaced by a proprietary Service Provider description)</w:t>
      </w:r>
    </w:p>
    <w:p w14:paraId="0D5D47B0" w14:textId="77777777" w:rsidR="007442AB" w:rsidRPr="00742463" w:rsidRDefault="007442AB" w:rsidP="007442AB">
      <w:pPr>
        <w:rPr>
          <w:lang w:val="en-GB"/>
        </w:rPr>
      </w:pPr>
    </w:p>
    <w:tbl>
      <w:tblPr>
        <w:tblStyle w:val="GridTable1Light"/>
        <w:tblW w:w="0" w:type="auto"/>
        <w:tblLook w:val="04A0" w:firstRow="1" w:lastRow="0" w:firstColumn="1" w:lastColumn="0" w:noHBand="0" w:noVBand="1"/>
      </w:tblPr>
      <w:tblGrid>
        <w:gridCol w:w="636"/>
        <w:gridCol w:w="4678"/>
        <w:gridCol w:w="1769"/>
        <w:gridCol w:w="1843"/>
      </w:tblGrid>
      <w:tr w:rsidR="007442AB" w:rsidRPr="00742463" w14:paraId="0CC60BDA" w14:textId="77777777" w:rsidTr="004A50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4E93E981" w14:textId="77777777" w:rsidR="007442AB" w:rsidRPr="00742463" w:rsidRDefault="007442AB" w:rsidP="004A509C">
            <w:r w:rsidRPr="00742463">
              <w:t>Pos.</w:t>
            </w:r>
          </w:p>
        </w:tc>
        <w:tc>
          <w:tcPr>
            <w:tcW w:w="4678" w:type="dxa"/>
          </w:tcPr>
          <w:p w14:paraId="1B71C70B" w14:textId="77777777" w:rsidR="007442AB" w:rsidRPr="00742463" w:rsidRDefault="007442AB" w:rsidP="004A509C">
            <w:pPr>
              <w:cnfStyle w:val="100000000000" w:firstRow="1" w:lastRow="0" w:firstColumn="0" w:lastColumn="0" w:oddVBand="0" w:evenVBand="0" w:oddHBand="0" w:evenHBand="0" w:firstRowFirstColumn="0" w:firstRowLastColumn="0" w:lastRowFirstColumn="0" w:lastRowLastColumn="0"/>
            </w:pPr>
            <w:r w:rsidRPr="00742463">
              <w:t>Description</w:t>
            </w:r>
          </w:p>
        </w:tc>
        <w:tc>
          <w:tcPr>
            <w:tcW w:w="1769" w:type="dxa"/>
          </w:tcPr>
          <w:p w14:paraId="76EDA7EA" w14:textId="77777777" w:rsidR="007442AB" w:rsidRPr="00742463" w:rsidRDefault="007442AB" w:rsidP="004A509C">
            <w:pPr>
              <w:cnfStyle w:val="100000000000" w:firstRow="1" w:lastRow="0" w:firstColumn="0" w:lastColumn="0" w:oddVBand="0" w:evenVBand="0" w:oddHBand="0" w:evenHBand="0" w:firstRowFirstColumn="0" w:firstRowLastColumn="0" w:lastRowFirstColumn="0" w:lastRowLastColumn="0"/>
            </w:pPr>
            <w:r w:rsidRPr="00742463">
              <w:t>Delivery Time (to be Tendered)</w:t>
            </w:r>
          </w:p>
        </w:tc>
        <w:tc>
          <w:tcPr>
            <w:tcW w:w="1843" w:type="dxa"/>
          </w:tcPr>
          <w:p w14:paraId="164FC1AF" w14:textId="77777777" w:rsidR="007442AB" w:rsidRPr="00742463" w:rsidRDefault="007442AB" w:rsidP="004A509C">
            <w:pPr>
              <w:cnfStyle w:val="100000000000" w:firstRow="1" w:lastRow="0" w:firstColumn="0" w:lastColumn="0" w:oddVBand="0" w:evenVBand="0" w:oddHBand="0" w:evenHBand="0" w:firstRowFirstColumn="0" w:firstRowLastColumn="0" w:lastRowFirstColumn="0" w:lastRowLastColumn="0"/>
            </w:pPr>
            <w:r w:rsidRPr="00742463">
              <w:t>Price (to be Tendered)</w:t>
            </w:r>
          </w:p>
        </w:tc>
      </w:tr>
      <w:tr w:rsidR="007442AB" w:rsidRPr="00742463" w14:paraId="0B8114CD" w14:textId="77777777" w:rsidTr="004A509C">
        <w:tc>
          <w:tcPr>
            <w:cnfStyle w:val="001000000000" w:firstRow="0" w:lastRow="0" w:firstColumn="1" w:lastColumn="0" w:oddVBand="0" w:evenVBand="0" w:oddHBand="0" w:evenHBand="0" w:firstRowFirstColumn="0" w:firstRowLastColumn="0" w:lastRowFirstColumn="0" w:lastRowLastColumn="0"/>
            <w:tcW w:w="636" w:type="dxa"/>
          </w:tcPr>
          <w:p w14:paraId="24C1634B" w14:textId="77777777" w:rsidR="007442AB" w:rsidRPr="00742463" w:rsidRDefault="007442AB" w:rsidP="004A509C">
            <w:pPr>
              <w:rPr>
                <w:b w:val="0"/>
                <w:bCs w:val="0"/>
              </w:rPr>
            </w:pPr>
            <w:r w:rsidRPr="00742463">
              <w:rPr>
                <w:b w:val="0"/>
                <w:bCs w:val="0"/>
              </w:rPr>
              <w:t>1</w:t>
            </w:r>
          </w:p>
        </w:tc>
        <w:tc>
          <w:tcPr>
            <w:tcW w:w="4678" w:type="dxa"/>
          </w:tcPr>
          <w:p w14:paraId="2A0AF775" w14:textId="6FB8D0EE" w:rsidR="007442AB" w:rsidRPr="00742463" w:rsidRDefault="00EF17B9" w:rsidP="004A509C">
            <w:pPr>
              <w:cnfStyle w:val="000000000000" w:firstRow="0" w:lastRow="0" w:firstColumn="0" w:lastColumn="0" w:oddVBand="0" w:evenVBand="0" w:oddHBand="0" w:evenHBand="0" w:firstRowFirstColumn="0" w:firstRowLastColumn="0" w:lastRowFirstColumn="0" w:lastRowLastColumn="0"/>
            </w:pPr>
            <w:r>
              <w:rPr>
                <w:rFonts w:ascii="Calibri" w:hAnsi="Calibri"/>
                <w:bCs/>
                <w:sz w:val="26"/>
              </w:rPr>
              <w:t>O</w:t>
            </w:r>
            <w:r w:rsidRPr="00D34B55">
              <w:rPr>
                <w:rFonts w:ascii="Calibri" w:hAnsi="Calibri"/>
                <w:bCs/>
                <w:sz w:val="26"/>
              </w:rPr>
              <w:t xml:space="preserve">peration of the </w:t>
            </w:r>
            <w:r>
              <w:rPr>
                <w:rFonts w:ascii="Calibri" w:hAnsi="Calibri"/>
                <w:bCs/>
                <w:sz w:val="26"/>
              </w:rPr>
              <w:t>KAOKI MAANGE System</w:t>
            </w:r>
            <w:r w:rsidR="00CA209F">
              <w:rPr>
                <w:rFonts w:ascii="Calibri" w:hAnsi="Calibri"/>
                <w:bCs/>
                <w:sz w:val="26"/>
              </w:rPr>
              <w:t xml:space="preserve"> in Kiribati</w:t>
            </w:r>
          </w:p>
        </w:tc>
        <w:tc>
          <w:tcPr>
            <w:tcW w:w="1769" w:type="dxa"/>
          </w:tcPr>
          <w:p w14:paraId="01C41AB9"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c>
          <w:tcPr>
            <w:tcW w:w="1843" w:type="dxa"/>
          </w:tcPr>
          <w:p w14:paraId="5B41EF2A" w14:textId="054BA580" w:rsidR="007442AB" w:rsidRPr="00742463" w:rsidRDefault="00EF17B9" w:rsidP="004A509C">
            <w:pPr>
              <w:cnfStyle w:val="000000000000" w:firstRow="0" w:lastRow="0" w:firstColumn="0" w:lastColumn="0" w:oddVBand="0" w:evenVBand="0" w:oddHBand="0" w:evenHBand="0" w:firstRowFirstColumn="0" w:firstRowLastColumn="0" w:lastRowFirstColumn="0" w:lastRowLastColumn="0"/>
            </w:pPr>
            <w:r>
              <w:t>No Price Bid</w:t>
            </w:r>
          </w:p>
        </w:tc>
      </w:tr>
      <w:tr w:rsidR="007442AB" w:rsidRPr="00742463" w14:paraId="6618C97C" w14:textId="77777777" w:rsidTr="004A509C">
        <w:tc>
          <w:tcPr>
            <w:cnfStyle w:val="001000000000" w:firstRow="0" w:lastRow="0" w:firstColumn="1" w:lastColumn="0" w:oddVBand="0" w:evenVBand="0" w:oddHBand="0" w:evenHBand="0" w:firstRowFirstColumn="0" w:firstRowLastColumn="0" w:lastRowFirstColumn="0" w:lastRowLastColumn="0"/>
            <w:tcW w:w="636" w:type="dxa"/>
          </w:tcPr>
          <w:p w14:paraId="7207AE39" w14:textId="77777777" w:rsidR="007442AB" w:rsidRPr="00742463" w:rsidRDefault="007442AB" w:rsidP="004A509C">
            <w:pPr>
              <w:rPr>
                <w:b w:val="0"/>
                <w:bCs w:val="0"/>
              </w:rPr>
            </w:pPr>
            <w:r w:rsidRPr="00742463">
              <w:rPr>
                <w:b w:val="0"/>
                <w:bCs w:val="0"/>
              </w:rPr>
              <w:t>2</w:t>
            </w:r>
          </w:p>
        </w:tc>
        <w:tc>
          <w:tcPr>
            <w:tcW w:w="4678" w:type="dxa"/>
          </w:tcPr>
          <w:p w14:paraId="2BB3B1ED"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c>
          <w:tcPr>
            <w:tcW w:w="1769" w:type="dxa"/>
          </w:tcPr>
          <w:p w14:paraId="27BD9642"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c>
          <w:tcPr>
            <w:tcW w:w="1843" w:type="dxa"/>
          </w:tcPr>
          <w:p w14:paraId="2F3A2E8E"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r>
      <w:tr w:rsidR="007442AB" w:rsidRPr="00742463" w14:paraId="1F58D452" w14:textId="77777777" w:rsidTr="004A509C">
        <w:tc>
          <w:tcPr>
            <w:cnfStyle w:val="001000000000" w:firstRow="0" w:lastRow="0" w:firstColumn="1" w:lastColumn="0" w:oddVBand="0" w:evenVBand="0" w:oddHBand="0" w:evenHBand="0" w:firstRowFirstColumn="0" w:firstRowLastColumn="0" w:lastRowFirstColumn="0" w:lastRowLastColumn="0"/>
            <w:tcW w:w="636" w:type="dxa"/>
          </w:tcPr>
          <w:p w14:paraId="5FF69A53" w14:textId="77777777" w:rsidR="007442AB" w:rsidRPr="00742463" w:rsidRDefault="007442AB" w:rsidP="004A509C">
            <w:pPr>
              <w:rPr>
                <w:b w:val="0"/>
                <w:bCs w:val="0"/>
              </w:rPr>
            </w:pPr>
            <w:r w:rsidRPr="00742463">
              <w:rPr>
                <w:b w:val="0"/>
                <w:bCs w:val="0"/>
              </w:rPr>
              <w:t>3</w:t>
            </w:r>
          </w:p>
        </w:tc>
        <w:tc>
          <w:tcPr>
            <w:tcW w:w="4678" w:type="dxa"/>
          </w:tcPr>
          <w:p w14:paraId="128B3ACC"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c>
          <w:tcPr>
            <w:tcW w:w="1769" w:type="dxa"/>
          </w:tcPr>
          <w:p w14:paraId="025B5305"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c>
          <w:tcPr>
            <w:tcW w:w="1843" w:type="dxa"/>
          </w:tcPr>
          <w:p w14:paraId="048C8F0F"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r>
      <w:tr w:rsidR="007442AB" w:rsidRPr="00742463" w14:paraId="0C3127CA" w14:textId="77777777" w:rsidTr="004A509C">
        <w:tc>
          <w:tcPr>
            <w:cnfStyle w:val="001000000000" w:firstRow="0" w:lastRow="0" w:firstColumn="1" w:lastColumn="0" w:oddVBand="0" w:evenVBand="0" w:oddHBand="0" w:evenHBand="0" w:firstRowFirstColumn="0" w:firstRowLastColumn="0" w:lastRowFirstColumn="0" w:lastRowLastColumn="0"/>
            <w:tcW w:w="636" w:type="dxa"/>
          </w:tcPr>
          <w:p w14:paraId="2DD61C28" w14:textId="77777777" w:rsidR="007442AB" w:rsidRPr="00742463" w:rsidRDefault="007442AB" w:rsidP="004A509C">
            <w:pPr>
              <w:rPr>
                <w:b w:val="0"/>
                <w:bCs w:val="0"/>
              </w:rPr>
            </w:pPr>
            <w:r w:rsidRPr="00742463">
              <w:rPr>
                <w:b w:val="0"/>
                <w:bCs w:val="0"/>
              </w:rPr>
              <w:t>4</w:t>
            </w:r>
          </w:p>
        </w:tc>
        <w:tc>
          <w:tcPr>
            <w:tcW w:w="4678" w:type="dxa"/>
          </w:tcPr>
          <w:p w14:paraId="0A02F4FA"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c>
          <w:tcPr>
            <w:tcW w:w="1769" w:type="dxa"/>
          </w:tcPr>
          <w:p w14:paraId="2E7CCCC3"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c>
          <w:tcPr>
            <w:tcW w:w="1843" w:type="dxa"/>
          </w:tcPr>
          <w:p w14:paraId="04C81DF0" w14:textId="77777777" w:rsidR="007442AB" w:rsidRPr="00742463" w:rsidRDefault="007442AB" w:rsidP="004A509C">
            <w:pPr>
              <w:cnfStyle w:val="000000000000" w:firstRow="0" w:lastRow="0" w:firstColumn="0" w:lastColumn="0" w:oddVBand="0" w:evenVBand="0" w:oddHBand="0" w:evenHBand="0" w:firstRowFirstColumn="0" w:firstRowLastColumn="0" w:lastRowFirstColumn="0" w:lastRowLastColumn="0"/>
            </w:pPr>
          </w:p>
        </w:tc>
      </w:tr>
    </w:tbl>
    <w:p w14:paraId="54D036ED" w14:textId="77777777" w:rsidR="007442AB" w:rsidRPr="00742463" w:rsidRDefault="007442AB" w:rsidP="007442AB">
      <w:pPr>
        <w:rPr>
          <w:lang w:val="en-GB"/>
        </w:rPr>
      </w:pPr>
    </w:p>
    <w:p w14:paraId="5DC32C65" w14:textId="77777777" w:rsidR="00D17267" w:rsidRDefault="00116734"/>
    <w:sectPr w:rsidR="00D17267" w:rsidSect="007442AB">
      <w:headerReference w:type="default" r:id="rId11"/>
      <w:footerReference w:type="default" r:id="rId12"/>
      <w:pgSz w:w="11907" w:h="16839" w:code="9"/>
      <w:pgMar w:top="1701" w:right="1152" w:bottom="1080" w:left="1152" w:header="284"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 w:author="Peraina" w:date="2022-03-11T13:01:00Z" w:initials="P">
    <w:p w14:paraId="4CA888F1" w14:textId="110D8D2D" w:rsidR="002078B3" w:rsidRDefault="002078B3">
      <w:pPr>
        <w:pStyle w:val="CommentText"/>
      </w:pPr>
      <w:r>
        <w:rPr>
          <w:rStyle w:val="CommentReference"/>
        </w:rPr>
        <w:annotationRef/>
      </w:r>
      <w:r>
        <w:t>Pls refer to my previous comment regarding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A888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5C6B2" w16cex:dateUtc="2022-03-11T0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A888F1" w16cid:durableId="25D5C6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0775C" w14:textId="77777777" w:rsidR="00116734" w:rsidRDefault="00116734" w:rsidP="007442AB">
      <w:pPr>
        <w:spacing w:before="0"/>
      </w:pPr>
      <w:r>
        <w:separator/>
      </w:r>
    </w:p>
  </w:endnote>
  <w:endnote w:type="continuationSeparator" w:id="0">
    <w:p w14:paraId="1E906F47" w14:textId="77777777" w:rsidR="00116734" w:rsidRDefault="00116734" w:rsidP="007442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FA6F" w14:textId="77777777" w:rsidR="00133D55" w:rsidRDefault="004726A2">
    <w:pPr>
      <w:tabs>
        <w:tab w:val="center" w:pos="4550"/>
        <w:tab w:val="left" w:pos="5818"/>
      </w:tabs>
      <w:ind w:right="260"/>
      <w:jc w:val="right"/>
      <w:rPr>
        <w:color w:val="222A35" w:themeColor="text2" w:themeShade="80"/>
      </w:rPr>
    </w:pPr>
    <w:r>
      <w:rPr>
        <w:color w:val="8496B0" w:themeColor="text2" w:themeTint="99"/>
        <w:spacing w:val="60"/>
        <w:lang w:val="sv-SE"/>
      </w:rPr>
      <w:t>Page</w:t>
    </w:r>
    <w:r>
      <w:rPr>
        <w:color w:val="8496B0" w:themeColor="text2" w:themeTint="99"/>
        <w:lang w:val="sv-SE"/>
      </w:rPr>
      <w:t xml:space="preserve">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sidRPr="0073566E">
      <w:rPr>
        <w:noProof/>
        <w:color w:val="323E4F" w:themeColor="text2" w:themeShade="BF"/>
        <w:lang w:val="sv-SE"/>
      </w:rPr>
      <w:t>4</w:t>
    </w:r>
    <w:r>
      <w:rPr>
        <w:color w:val="323E4F" w:themeColor="text2" w:themeShade="BF"/>
      </w:rPr>
      <w:fldChar w:fldCharType="end"/>
    </w:r>
    <w:r>
      <w:rPr>
        <w:color w:val="323E4F" w:themeColor="text2" w:themeShade="BF"/>
        <w:lang w:val="sv-SE"/>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sidRPr="0073566E">
      <w:rPr>
        <w:noProof/>
        <w:color w:val="323E4F" w:themeColor="text2" w:themeShade="BF"/>
        <w:lang w:val="sv-SE"/>
      </w:rPr>
      <w:t>11</w:t>
    </w:r>
    <w:r>
      <w:rPr>
        <w:color w:val="323E4F" w:themeColor="text2" w:themeShade="BF"/>
      </w:rPr>
      <w:fldChar w:fldCharType="end"/>
    </w:r>
  </w:p>
  <w:p w14:paraId="743869A9" w14:textId="24D41399" w:rsidR="00133D55" w:rsidRDefault="004726A2" w:rsidP="004878F3">
    <w:pPr>
      <w:pStyle w:val="Footer"/>
    </w:pPr>
    <w:r>
      <w:fldChar w:fldCharType="begin"/>
    </w:r>
    <w:r>
      <w:instrText xml:space="preserve"> DATE \@ "yyyy-MM-dd" </w:instrText>
    </w:r>
    <w:r>
      <w:fldChar w:fldCharType="separate"/>
    </w:r>
    <w:ins w:id="28" w:author="Iuta Eita" w:date="2022-06-06T15:22:00Z">
      <w:r w:rsidR="0039050B">
        <w:rPr>
          <w:noProof/>
        </w:rPr>
        <w:t>2022-06-06</w:t>
      </w:r>
    </w:ins>
    <w:del w:id="29" w:author="Iuta Eita" w:date="2022-05-16T10:00:00Z">
      <w:r w:rsidR="00F36650" w:rsidDel="000B4E0B">
        <w:rPr>
          <w:noProof/>
        </w:rPr>
        <w:delText>2022-03-14</w:delText>
      </w:r>
    </w:del>
    <w:r>
      <w:fldChar w:fldCharType="end"/>
    </w:r>
  </w:p>
  <w:p w14:paraId="333A639E" w14:textId="77777777" w:rsidR="001A0764" w:rsidRDefault="001167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E9702" w14:textId="77777777" w:rsidR="00116734" w:rsidRDefault="00116734" w:rsidP="007442AB">
      <w:pPr>
        <w:spacing w:before="0"/>
      </w:pPr>
      <w:r>
        <w:separator/>
      </w:r>
    </w:p>
  </w:footnote>
  <w:footnote w:type="continuationSeparator" w:id="0">
    <w:p w14:paraId="33FF638C" w14:textId="77777777" w:rsidR="00116734" w:rsidRDefault="00116734" w:rsidP="007442A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80FAE" w14:textId="4AB412B9" w:rsidR="001A0764" w:rsidRPr="00FF7B55" w:rsidRDefault="004726A2"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13EC407E" wp14:editId="6972CFB4">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sidRPr="00D84D1E">
      <w:rPr>
        <w:rStyle w:val="Strong"/>
        <w:rFonts w:asciiTheme="minorHAnsi" w:hAnsiTheme="minorHAnsi" w:cstheme="minorHAnsi"/>
        <w:lang w:val="en-GB"/>
      </w:rPr>
      <w:t>RFQ-</w:t>
    </w:r>
    <w:r w:rsidR="007442AB" w:rsidRPr="007442AB">
      <w:rPr>
        <w:rFonts w:ascii="Arial" w:hAnsi="Arial" w:cs="Arial"/>
        <w:color w:val="000000"/>
        <w:shd w:val="clear" w:color="auto" w:fill="FFFFFF"/>
      </w:rPr>
      <w:t xml:space="preserve"> </w:t>
    </w:r>
    <w:r w:rsidR="007442AB">
      <w:rPr>
        <w:rFonts w:ascii="Arial" w:hAnsi="Arial" w:cs="Arial"/>
        <w:color w:val="000000"/>
        <w:shd w:val="clear" w:color="auto" w:fill="FFFFFF"/>
      </w:rPr>
      <w:t>16-ss001-22</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31045"/>
    <w:multiLevelType w:val="hybridMultilevel"/>
    <w:tmpl w:val="29028A8C"/>
    <w:lvl w:ilvl="0" w:tplc="E7FEB194">
      <w:numFmt w:val="bullet"/>
      <w:lvlText w:val=""/>
      <w:lvlJc w:val="left"/>
      <w:pPr>
        <w:ind w:left="720" w:hanging="360"/>
      </w:pPr>
      <w:rPr>
        <w:rFonts w:ascii="Wingdings" w:eastAsia="Malgun Gothic"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02277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uta Eita">
    <w15:presenceInfo w15:providerId="AD" w15:userId="S::i.eita@melad.gov.ki::bad51fa6-ba87-4a29-9ad4-7c1d256cb4bf"/>
  </w15:person>
  <w15:person w15:author="Peraina">
    <w15:presenceInfo w15:providerId="None" w15:userId="Pera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2AB"/>
    <w:rsid w:val="0003461C"/>
    <w:rsid w:val="00054E8B"/>
    <w:rsid w:val="000B4E0B"/>
    <w:rsid w:val="001000D0"/>
    <w:rsid w:val="00116734"/>
    <w:rsid w:val="001464BC"/>
    <w:rsid w:val="002078B3"/>
    <w:rsid w:val="00257780"/>
    <w:rsid w:val="002F4C2D"/>
    <w:rsid w:val="0038012A"/>
    <w:rsid w:val="0039050B"/>
    <w:rsid w:val="003950C9"/>
    <w:rsid w:val="003A71D1"/>
    <w:rsid w:val="004726A2"/>
    <w:rsid w:val="00473E4C"/>
    <w:rsid w:val="00505CA4"/>
    <w:rsid w:val="00536C46"/>
    <w:rsid w:val="005E1A82"/>
    <w:rsid w:val="005F7274"/>
    <w:rsid w:val="00633204"/>
    <w:rsid w:val="00651367"/>
    <w:rsid w:val="006653A6"/>
    <w:rsid w:val="00666097"/>
    <w:rsid w:val="006D71C1"/>
    <w:rsid w:val="006F1DA0"/>
    <w:rsid w:val="00703823"/>
    <w:rsid w:val="007442AB"/>
    <w:rsid w:val="00791BB7"/>
    <w:rsid w:val="007E1788"/>
    <w:rsid w:val="008615CE"/>
    <w:rsid w:val="008956C8"/>
    <w:rsid w:val="008C30BD"/>
    <w:rsid w:val="008E2A90"/>
    <w:rsid w:val="00904589"/>
    <w:rsid w:val="009A4D37"/>
    <w:rsid w:val="00A2151D"/>
    <w:rsid w:val="00A72C8E"/>
    <w:rsid w:val="00AB1EC7"/>
    <w:rsid w:val="00B27D1F"/>
    <w:rsid w:val="00B328D6"/>
    <w:rsid w:val="00B372D5"/>
    <w:rsid w:val="00B4391C"/>
    <w:rsid w:val="00B7675F"/>
    <w:rsid w:val="00BE0E8F"/>
    <w:rsid w:val="00BF219D"/>
    <w:rsid w:val="00C030DD"/>
    <w:rsid w:val="00C4223C"/>
    <w:rsid w:val="00C431F5"/>
    <w:rsid w:val="00CA209F"/>
    <w:rsid w:val="00D34B55"/>
    <w:rsid w:val="00D41106"/>
    <w:rsid w:val="00DC2C5D"/>
    <w:rsid w:val="00E23C3F"/>
    <w:rsid w:val="00E52815"/>
    <w:rsid w:val="00EF17B9"/>
    <w:rsid w:val="00F36650"/>
    <w:rsid w:val="00FA1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75FD4"/>
  <w15:chartTrackingRefBased/>
  <w15:docId w15:val="{1C6F8EB0-CF8F-4568-BDE3-CA5F37AB7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2AB"/>
    <w:pPr>
      <w:spacing w:before="120" w:after="0" w:line="240" w:lineRule="auto"/>
    </w:pPr>
    <w:rPr>
      <w:rFonts w:ascii="Times New Roman" w:eastAsia="Malgun Gothic" w:hAnsi="Times New Roman" w:cs="Times New Roman"/>
      <w:sz w:val="24"/>
      <w:szCs w:val="24"/>
    </w:rPr>
  </w:style>
  <w:style w:type="paragraph" w:styleId="Heading2">
    <w:name w:val="heading 2"/>
    <w:next w:val="Normal"/>
    <w:link w:val="Heading2Char"/>
    <w:qFormat/>
    <w:rsid w:val="007442AB"/>
    <w:pPr>
      <w:keepNext/>
      <w:keepLines/>
      <w:spacing w:before="360" w:after="240" w:line="240" w:lineRule="auto"/>
      <w:outlineLvl w:val="1"/>
    </w:pPr>
    <w:rPr>
      <w:rFonts w:ascii="Calibri" w:eastAsia="Malgun Gothic" w:hAnsi="Calibri" w:cs="Times New Roman"/>
      <w:b/>
      <w:sz w:val="32"/>
      <w:szCs w:val="32"/>
      <w:lang w:val="en-GB"/>
    </w:rPr>
  </w:style>
  <w:style w:type="paragraph" w:styleId="Heading3">
    <w:name w:val="heading 3"/>
    <w:next w:val="Normal"/>
    <w:link w:val="Heading3Char"/>
    <w:qFormat/>
    <w:rsid w:val="007442AB"/>
    <w:pPr>
      <w:keepNext/>
      <w:keepLines/>
      <w:spacing w:before="360" w:after="240" w:line="240" w:lineRule="auto"/>
      <w:outlineLvl w:val="2"/>
    </w:pPr>
    <w:rPr>
      <w:rFonts w:ascii="Calibri" w:eastAsia="Malgun Gothic" w:hAnsi="Calibri" w:cs="Times New Roman"/>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42AB"/>
    <w:rPr>
      <w:rFonts w:ascii="Calibri" w:eastAsia="Malgun Gothic" w:hAnsi="Calibri" w:cs="Times New Roman"/>
      <w:b/>
      <w:sz w:val="32"/>
      <w:szCs w:val="32"/>
      <w:lang w:val="en-GB"/>
    </w:rPr>
  </w:style>
  <w:style w:type="character" w:customStyle="1" w:styleId="Heading3Char">
    <w:name w:val="Heading 3 Char"/>
    <w:basedOn w:val="DefaultParagraphFont"/>
    <w:link w:val="Heading3"/>
    <w:rsid w:val="007442AB"/>
    <w:rPr>
      <w:rFonts w:ascii="Calibri" w:eastAsia="Malgun Gothic" w:hAnsi="Calibri" w:cs="Times New Roman"/>
      <w:b/>
      <w:sz w:val="26"/>
      <w:szCs w:val="24"/>
      <w:lang w:val="en-US"/>
    </w:rPr>
  </w:style>
  <w:style w:type="paragraph" w:styleId="Footer">
    <w:name w:val="footer"/>
    <w:basedOn w:val="Normal"/>
    <w:link w:val="FooterChar"/>
    <w:uiPriority w:val="99"/>
    <w:rsid w:val="007442AB"/>
    <w:pPr>
      <w:tabs>
        <w:tab w:val="center" w:pos="4320"/>
        <w:tab w:val="right" w:pos="8640"/>
      </w:tabs>
    </w:pPr>
    <w:rPr>
      <w:szCs w:val="20"/>
    </w:rPr>
  </w:style>
  <w:style w:type="character" w:customStyle="1" w:styleId="FooterChar">
    <w:name w:val="Footer Char"/>
    <w:basedOn w:val="DefaultParagraphFont"/>
    <w:link w:val="Footer"/>
    <w:uiPriority w:val="99"/>
    <w:rsid w:val="007442AB"/>
    <w:rPr>
      <w:rFonts w:ascii="Times New Roman" w:eastAsia="Malgun Gothic" w:hAnsi="Times New Roman" w:cs="Times New Roman"/>
      <w:sz w:val="24"/>
      <w:szCs w:val="20"/>
      <w:lang w:val="en-US"/>
    </w:rPr>
  </w:style>
  <w:style w:type="paragraph" w:styleId="Header">
    <w:name w:val="header"/>
    <w:basedOn w:val="Normal"/>
    <w:link w:val="HeaderChar"/>
    <w:uiPriority w:val="99"/>
    <w:rsid w:val="007442AB"/>
    <w:pPr>
      <w:tabs>
        <w:tab w:val="center" w:pos="4320"/>
        <w:tab w:val="right" w:pos="8640"/>
      </w:tabs>
    </w:pPr>
    <w:rPr>
      <w:szCs w:val="20"/>
    </w:rPr>
  </w:style>
  <w:style w:type="character" w:customStyle="1" w:styleId="HeaderChar">
    <w:name w:val="Header Char"/>
    <w:basedOn w:val="DefaultParagraphFont"/>
    <w:link w:val="Header"/>
    <w:uiPriority w:val="99"/>
    <w:rsid w:val="007442AB"/>
    <w:rPr>
      <w:rFonts w:ascii="Times New Roman" w:eastAsia="Malgun Gothic" w:hAnsi="Times New Roman" w:cs="Times New Roman"/>
      <w:sz w:val="24"/>
      <w:szCs w:val="20"/>
      <w:lang w:val="en-US"/>
    </w:rPr>
  </w:style>
  <w:style w:type="character" w:styleId="Strong">
    <w:name w:val="Strong"/>
    <w:qFormat/>
    <w:rsid w:val="007442AB"/>
    <w:rPr>
      <w:b/>
      <w:bCs/>
    </w:rPr>
  </w:style>
  <w:style w:type="table" w:styleId="GridTable1Light">
    <w:name w:val="Grid Table 1 Light"/>
    <w:basedOn w:val="TableNormal"/>
    <w:uiPriority w:val="46"/>
    <w:rsid w:val="007442AB"/>
    <w:pPr>
      <w:spacing w:after="0" w:line="240" w:lineRule="auto"/>
    </w:pPr>
    <w:rPr>
      <w:rFonts w:ascii="Times New Roman" w:eastAsia="Malgun Gothic" w:hAnsi="Times New Roman" w:cs="Times New Roman"/>
      <w:sz w:val="20"/>
      <w:szCs w:val="20"/>
      <w:lang w:val="en-GB"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CA209F"/>
    <w:pPr>
      <w:ind w:left="720"/>
      <w:contextualSpacing/>
    </w:pPr>
  </w:style>
  <w:style w:type="paragraph" w:styleId="BalloonText">
    <w:name w:val="Balloon Text"/>
    <w:basedOn w:val="Normal"/>
    <w:link w:val="BalloonTextChar"/>
    <w:uiPriority w:val="99"/>
    <w:semiHidden/>
    <w:unhideWhenUsed/>
    <w:rsid w:val="00FA106A"/>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06A"/>
    <w:rPr>
      <w:rFonts w:ascii="Segoe UI" w:eastAsia="Malgun Gothic" w:hAnsi="Segoe UI" w:cs="Segoe UI"/>
      <w:sz w:val="18"/>
      <w:szCs w:val="18"/>
    </w:rPr>
  </w:style>
  <w:style w:type="character" w:styleId="CommentReference">
    <w:name w:val="annotation reference"/>
    <w:basedOn w:val="DefaultParagraphFont"/>
    <w:uiPriority w:val="99"/>
    <w:semiHidden/>
    <w:unhideWhenUsed/>
    <w:rsid w:val="00FA106A"/>
    <w:rPr>
      <w:sz w:val="16"/>
      <w:szCs w:val="16"/>
    </w:rPr>
  </w:style>
  <w:style w:type="paragraph" w:styleId="CommentText">
    <w:name w:val="annotation text"/>
    <w:basedOn w:val="Normal"/>
    <w:link w:val="CommentTextChar"/>
    <w:uiPriority w:val="99"/>
    <w:semiHidden/>
    <w:unhideWhenUsed/>
    <w:rsid w:val="00FA106A"/>
    <w:rPr>
      <w:sz w:val="20"/>
      <w:szCs w:val="20"/>
    </w:rPr>
  </w:style>
  <w:style w:type="character" w:customStyle="1" w:styleId="CommentTextChar">
    <w:name w:val="Comment Text Char"/>
    <w:basedOn w:val="DefaultParagraphFont"/>
    <w:link w:val="CommentText"/>
    <w:uiPriority w:val="99"/>
    <w:semiHidden/>
    <w:rsid w:val="00FA106A"/>
    <w:rPr>
      <w:rFonts w:ascii="Times New Roman" w:eastAsia="Malgun Gothic"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106A"/>
    <w:rPr>
      <w:b/>
      <w:bCs/>
    </w:rPr>
  </w:style>
  <w:style w:type="character" w:customStyle="1" w:styleId="CommentSubjectChar">
    <w:name w:val="Comment Subject Char"/>
    <w:basedOn w:val="CommentTextChar"/>
    <w:link w:val="CommentSubject"/>
    <w:uiPriority w:val="99"/>
    <w:semiHidden/>
    <w:rsid w:val="00FA106A"/>
    <w:rPr>
      <w:rFonts w:ascii="Times New Roman" w:eastAsia="Malgun Gothic" w:hAnsi="Times New Roman" w:cs="Times New Roman"/>
      <w:b/>
      <w:bCs/>
      <w:sz w:val="20"/>
      <w:szCs w:val="20"/>
    </w:rPr>
  </w:style>
  <w:style w:type="paragraph" w:styleId="Revision">
    <w:name w:val="Revision"/>
    <w:hidden/>
    <w:uiPriority w:val="99"/>
    <w:semiHidden/>
    <w:rsid w:val="00F36650"/>
    <w:pPr>
      <w:spacing w:after="0" w:line="240" w:lineRule="auto"/>
    </w:pPr>
    <w:rPr>
      <w:rFonts w:ascii="Times New Roman" w:eastAsia="Malgun Gothic"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888</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Iuta Eita</dc:creator>
  <cp:keywords/>
  <dc:description/>
  <cp:lastModifiedBy>Iuta Eita</cp:lastModifiedBy>
  <cp:revision>3</cp:revision>
  <dcterms:created xsi:type="dcterms:W3CDTF">2022-06-06T05:18:00Z</dcterms:created>
  <dcterms:modified xsi:type="dcterms:W3CDTF">2022-06-06T05:27:00Z</dcterms:modified>
</cp:coreProperties>
</file>